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839556" w14:textId="0E2F0043" w:rsidR="00F70874" w:rsidRPr="00E36AF8" w:rsidRDefault="00474F67" w:rsidP="00F70874">
      <w:pPr>
        <w:pStyle w:val="Unittitle"/>
        <w:spacing w:after="200"/>
      </w:pPr>
      <w:r w:rsidRPr="007051BD">
        <w:t xml:space="preserve">Unit </w:t>
      </w:r>
      <w:r w:rsidR="00F70874">
        <w:t>2</w:t>
      </w:r>
      <w:r>
        <w:t>0</w:t>
      </w:r>
      <w:r w:rsidRPr="007051BD">
        <w:t xml:space="preserve">1: </w:t>
      </w:r>
      <w:r w:rsidR="00F70874" w:rsidRPr="00CC1C2A">
        <w:t xml:space="preserve">Employment and employability in the </w:t>
      </w:r>
      <w:r w:rsidR="00F70874">
        <w:t>construction</w:t>
      </w:r>
      <w:r w:rsidR="00F70874" w:rsidRPr="00CC1C2A">
        <w:t xml:space="preserve"> sector</w:t>
      </w:r>
      <w:r w:rsidR="0002773F">
        <w:t xml:space="preserve"> (Tutor)</w:t>
      </w:r>
    </w:p>
    <w:p w14:paraId="5C4F3365" w14:textId="2E86D9A3" w:rsidR="00474F67" w:rsidRPr="00692A45" w:rsidRDefault="00474F67" w:rsidP="004B1A76">
      <w:pPr>
        <w:pStyle w:val="Heading1"/>
      </w:pPr>
      <w:r w:rsidRPr="00692A45">
        <w:t xml:space="preserve">Worksheet </w:t>
      </w:r>
      <w:r w:rsidR="00702E02">
        <w:t>12</w:t>
      </w:r>
      <w:r w:rsidR="00DA3B76">
        <w:t xml:space="preserve">: </w:t>
      </w:r>
      <w:r w:rsidR="00813137">
        <w:t>Effective</w:t>
      </w:r>
      <w:r w:rsidR="003A5DA7" w:rsidRPr="004B1A76">
        <w:t xml:space="preserve"> </w:t>
      </w:r>
      <w:r w:rsidR="003A5DA7">
        <w:t>p</w:t>
      </w:r>
      <w:r w:rsidR="003A5DA7" w:rsidRPr="004B1A76">
        <w:t xml:space="preserve">roblem </w:t>
      </w:r>
      <w:r w:rsidR="003A5DA7">
        <w:t>s</w:t>
      </w:r>
      <w:r w:rsidR="003A5DA7" w:rsidRPr="004B1A76">
        <w:t>olving</w:t>
      </w:r>
    </w:p>
    <w:p w14:paraId="5A6388D4" w14:textId="06581085" w:rsidR="00B37AAF" w:rsidRDefault="00B37AAF" w:rsidP="004B1A76">
      <w:pPr>
        <w:rPr>
          <w:rFonts w:cs="Arial"/>
          <w:szCs w:val="22"/>
        </w:rPr>
      </w:pPr>
      <w:r w:rsidRPr="00A012E0">
        <w:rPr>
          <w:rFonts w:cs="Arial"/>
          <w:b/>
          <w:szCs w:val="22"/>
        </w:rPr>
        <w:t>Task</w:t>
      </w:r>
      <w:r w:rsidR="00D07F83" w:rsidRPr="00A012E0">
        <w:rPr>
          <w:rFonts w:cs="Arial"/>
          <w:b/>
          <w:szCs w:val="22"/>
        </w:rPr>
        <w:t xml:space="preserve"> </w:t>
      </w:r>
      <w:r w:rsidRPr="00A012E0">
        <w:rPr>
          <w:rFonts w:cs="Arial"/>
          <w:b/>
          <w:szCs w:val="22"/>
        </w:rPr>
        <w:t>1:</w:t>
      </w:r>
      <w:r>
        <w:rPr>
          <w:rFonts w:cs="Arial"/>
          <w:szCs w:val="22"/>
        </w:rPr>
        <w:t xml:space="preserve"> </w:t>
      </w:r>
      <w:r w:rsidR="00F56EBF">
        <w:rPr>
          <w:rFonts w:cs="Arial"/>
          <w:szCs w:val="22"/>
        </w:rPr>
        <w:t xml:space="preserve">Read </w:t>
      </w:r>
      <w:r>
        <w:rPr>
          <w:rFonts w:cs="Arial"/>
          <w:szCs w:val="22"/>
        </w:rPr>
        <w:t xml:space="preserve">the </w:t>
      </w:r>
      <w:r w:rsidR="00D07F83">
        <w:rPr>
          <w:rFonts w:cs="Arial"/>
          <w:szCs w:val="22"/>
        </w:rPr>
        <w:t>s</w:t>
      </w:r>
      <w:r>
        <w:rPr>
          <w:rFonts w:cs="Arial"/>
          <w:szCs w:val="22"/>
        </w:rPr>
        <w:t>cenario provided</w:t>
      </w:r>
      <w:r w:rsidR="00E702D8">
        <w:rPr>
          <w:rFonts w:cs="Arial"/>
          <w:szCs w:val="22"/>
        </w:rPr>
        <w:t>,</w:t>
      </w:r>
      <w:r>
        <w:rPr>
          <w:rFonts w:cs="Arial"/>
          <w:szCs w:val="22"/>
        </w:rPr>
        <w:t xml:space="preserve"> </w:t>
      </w:r>
      <w:r w:rsidR="00F56EBF">
        <w:rPr>
          <w:rFonts w:cs="Arial"/>
          <w:szCs w:val="22"/>
        </w:rPr>
        <w:t xml:space="preserve">then </w:t>
      </w:r>
      <w:r>
        <w:rPr>
          <w:rFonts w:cs="Arial"/>
          <w:szCs w:val="22"/>
        </w:rPr>
        <w:t xml:space="preserve">answer the questions that follow. </w:t>
      </w:r>
    </w:p>
    <w:p w14:paraId="38BA854A" w14:textId="77777777" w:rsidR="00715AFE" w:rsidRDefault="00715AFE" w:rsidP="004B1A76">
      <w:pPr>
        <w:rPr>
          <w:rFonts w:cs="Arial"/>
          <w:szCs w:val="22"/>
        </w:rPr>
      </w:pPr>
    </w:p>
    <w:p w14:paraId="2B42213D" w14:textId="435A8650" w:rsidR="00B37AAF" w:rsidRPr="00B37AAF" w:rsidRDefault="00B37AAF" w:rsidP="00A012E0">
      <w:pPr>
        <w:pStyle w:val="Quote"/>
      </w:pPr>
      <w:r w:rsidRPr="00B37AAF">
        <w:t xml:space="preserve">You are a construction worker working on a </w:t>
      </w:r>
      <w:r w:rsidR="004C4227">
        <w:t xml:space="preserve">private </w:t>
      </w:r>
      <w:r w:rsidRPr="00B37AAF">
        <w:t xml:space="preserve">project to build a </w:t>
      </w:r>
      <w:r w:rsidR="00AA6677">
        <w:t>three</w:t>
      </w:r>
      <w:r w:rsidR="004C4227">
        <w:t>-storey house</w:t>
      </w:r>
      <w:r w:rsidRPr="00B37AAF">
        <w:t xml:space="preserve">. You are responsible for installing the roofing material on the building. </w:t>
      </w:r>
      <w:r w:rsidR="004C4227">
        <w:t xml:space="preserve">The client has changed their mind on the roof covering. </w:t>
      </w:r>
      <w:r w:rsidR="004C4227" w:rsidRPr="00B37AAF">
        <w:t>The</w:t>
      </w:r>
      <w:r w:rsidR="004C4227">
        <w:t xml:space="preserve"> new</w:t>
      </w:r>
      <w:r w:rsidR="004C4227" w:rsidRPr="00B37AAF">
        <w:t xml:space="preserve"> roofing material was supplied by the </w:t>
      </w:r>
      <w:proofErr w:type="gramStart"/>
      <w:r w:rsidR="004C4227" w:rsidRPr="00B37AAF">
        <w:t>client</w:t>
      </w:r>
      <w:proofErr w:type="gramEnd"/>
      <w:r w:rsidR="004C4227" w:rsidRPr="00B37AAF">
        <w:t xml:space="preserve"> and the </w:t>
      </w:r>
      <w:r w:rsidR="004C4227">
        <w:t>architect</w:t>
      </w:r>
      <w:r w:rsidR="004C4227" w:rsidRPr="00B37AAF">
        <w:t xml:space="preserve"> has not provided you with any specifications or guidelines regarding the material.</w:t>
      </w:r>
      <w:r w:rsidR="004C4227">
        <w:t xml:space="preserve"> </w:t>
      </w:r>
      <w:r w:rsidR="004C4227" w:rsidRPr="00B37AAF">
        <w:t>You</w:t>
      </w:r>
      <w:r w:rsidR="004C4227">
        <w:t xml:space="preserve"> </w:t>
      </w:r>
      <w:r w:rsidR="004C4227" w:rsidRPr="00B37AAF">
        <w:t xml:space="preserve">are </w:t>
      </w:r>
      <w:r w:rsidR="004C4227">
        <w:t xml:space="preserve">not familiar with this </w:t>
      </w:r>
      <w:proofErr w:type="gramStart"/>
      <w:r w:rsidR="004C4227" w:rsidRPr="00B37AAF">
        <w:t>particular type of roofing</w:t>
      </w:r>
      <w:proofErr w:type="gramEnd"/>
      <w:r w:rsidR="004C4227" w:rsidRPr="00B37AAF">
        <w:t xml:space="preserve"> material</w:t>
      </w:r>
      <w:r w:rsidR="004C4227">
        <w:t xml:space="preserve"> as you have not </w:t>
      </w:r>
      <w:r w:rsidR="004C4227" w:rsidRPr="00B37AAF">
        <w:t>used</w:t>
      </w:r>
      <w:r w:rsidR="00917046">
        <w:t xml:space="preserve"> it before, </w:t>
      </w:r>
      <w:r w:rsidR="004C4227">
        <w:t xml:space="preserve">and </w:t>
      </w:r>
      <w:r w:rsidR="004C4227" w:rsidRPr="00B37AAF">
        <w:t>you are not sure if it meets the local building regulations.</w:t>
      </w:r>
    </w:p>
    <w:p w14:paraId="2301EC2A" w14:textId="77777777" w:rsidR="00B37AAF" w:rsidRPr="00B37AAF" w:rsidRDefault="00B37AAF" w:rsidP="00B37AAF">
      <w:pPr>
        <w:rPr>
          <w:rFonts w:cs="Arial"/>
          <w:szCs w:val="22"/>
        </w:rPr>
      </w:pPr>
    </w:p>
    <w:p w14:paraId="1160DB06" w14:textId="33FC47FB" w:rsidR="00715AFE" w:rsidRPr="007B1DBC" w:rsidRDefault="00D30E2C" w:rsidP="00A012E0">
      <w:r>
        <w:t xml:space="preserve">1 </w:t>
      </w:r>
      <w:r w:rsidR="00715AFE" w:rsidRPr="007B1DBC">
        <w:t xml:space="preserve">What </w:t>
      </w:r>
      <w:proofErr w:type="gramStart"/>
      <w:r w:rsidR="00715AFE" w:rsidRPr="007B1DBC">
        <w:t>steps</w:t>
      </w:r>
      <w:proofErr w:type="gramEnd"/>
      <w:r w:rsidR="00715AFE" w:rsidRPr="007B1DBC">
        <w:t xml:space="preserve"> would you take to find out if the roofing material you are using is compliant with local building regulations?</w:t>
      </w:r>
    </w:p>
    <w:p w14:paraId="22A17A16" w14:textId="54286185" w:rsidR="008970E9" w:rsidRPr="00A012E0" w:rsidRDefault="00715AFE" w:rsidP="00A012E0">
      <w:pPr>
        <w:pStyle w:val="Answer"/>
        <w:rPr>
          <w:color w:val="FF0000"/>
        </w:rPr>
      </w:pPr>
      <w:r w:rsidRPr="00A012E0">
        <w:rPr>
          <w:color w:val="FF0000"/>
        </w:rPr>
        <w:t>To determine if the roofing material is compliant with local building regulations, you could take the following steps</w:t>
      </w:r>
      <w:r w:rsidR="00D82DCB">
        <w:rPr>
          <w:color w:val="FF0000"/>
        </w:rPr>
        <w:t>.</w:t>
      </w:r>
    </w:p>
    <w:p w14:paraId="75C55731" w14:textId="77777777" w:rsidR="008970E9" w:rsidRPr="00A012E0" w:rsidRDefault="00715AFE" w:rsidP="00A012E0">
      <w:pPr>
        <w:pStyle w:val="Answer"/>
        <w:numPr>
          <w:ilvl w:val="0"/>
          <w:numId w:val="42"/>
        </w:numPr>
        <w:rPr>
          <w:color w:val="FF0000"/>
        </w:rPr>
      </w:pPr>
      <w:r w:rsidRPr="00A012E0">
        <w:rPr>
          <w:color w:val="FF0000"/>
        </w:rPr>
        <w:t xml:space="preserve">Check the packaging or labels on the roofing material to see if it meets any local or national standards for construction material. </w:t>
      </w:r>
    </w:p>
    <w:p w14:paraId="1AA33046" w14:textId="1789665D" w:rsidR="008970E9" w:rsidRPr="00A012E0" w:rsidRDefault="00715AFE" w:rsidP="00A012E0">
      <w:pPr>
        <w:pStyle w:val="Answer"/>
        <w:numPr>
          <w:ilvl w:val="0"/>
          <w:numId w:val="42"/>
        </w:numPr>
        <w:rPr>
          <w:color w:val="FF0000"/>
        </w:rPr>
      </w:pPr>
      <w:r w:rsidRPr="00A012E0">
        <w:rPr>
          <w:color w:val="FF0000"/>
        </w:rPr>
        <w:t xml:space="preserve">Look up the roofing material </w:t>
      </w:r>
      <w:r w:rsidR="007E09C6" w:rsidRPr="00A012E0">
        <w:rPr>
          <w:color w:val="FF0000"/>
        </w:rPr>
        <w:t xml:space="preserve">manufacturer’s </w:t>
      </w:r>
      <w:r w:rsidRPr="00A012E0">
        <w:rPr>
          <w:color w:val="FF0000"/>
        </w:rPr>
        <w:t xml:space="preserve">website to see if they have any information about the </w:t>
      </w:r>
      <w:r w:rsidR="007E09C6" w:rsidRPr="00A012E0">
        <w:rPr>
          <w:color w:val="FF0000"/>
        </w:rPr>
        <w:t xml:space="preserve">material’s </w:t>
      </w:r>
      <w:r w:rsidRPr="00A012E0">
        <w:rPr>
          <w:color w:val="FF0000"/>
        </w:rPr>
        <w:t xml:space="preserve">compliance with local building regulations. </w:t>
      </w:r>
    </w:p>
    <w:p w14:paraId="15CB2F65" w14:textId="77777777" w:rsidR="008970E9" w:rsidRPr="00A012E0" w:rsidRDefault="00715AFE" w:rsidP="00A012E0">
      <w:pPr>
        <w:pStyle w:val="Answer"/>
        <w:numPr>
          <w:ilvl w:val="0"/>
          <w:numId w:val="42"/>
        </w:numPr>
        <w:rPr>
          <w:color w:val="FF0000"/>
        </w:rPr>
      </w:pPr>
      <w:r w:rsidRPr="00A012E0">
        <w:rPr>
          <w:color w:val="FF0000"/>
        </w:rPr>
        <w:t xml:space="preserve">Check with local building or construction authorities to see if the roofing material meets their requirements. </w:t>
      </w:r>
    </w:p>
    <w:p w14:paraId="7CA27523" w14:textId="24A2D4D2" w:rsidR="00715AFE" w:rsidRPr="00A012E0" w:rsidRDefault="00715AFE" w:rsidP="00A012E0">
      <w:pPr>
        <w:pStyle w:val="Answer"/>
        <w:numPr>
          <w:ilvl w:val="0"/>
          <w:numId w:val="42"/>
        </w:numPr>
        <w:rPr>
          <w:color w:val="FF0000"/>
        </w:rPr>
      </w:pPr>
      <w:r w:rsidRPr="00A012E0">
        <w:rPr>
          <w:color w:val="FF0000"/>
        </w:rPr>
        <w:t>Consult with your supervisor or project manager to see if they have any specifications or guidelines for the roofing material.</w:t>
      </w:r>
    </w:p>
    <w:p w14:paraId="4271991A" w14:textId="77777777" w:rsidR="00D82DCB" w:rsidRDefault="00D82DCB" w:rsidP="00A012E0"/>
    <w:p w14:paraId="7F74AD2E" w14:textId="7062441E" w:rsidR="00715AFE" w:rsidRPr="007B1DBC" w:rsidRDefault="00D30E2C" w:rsidP="00A012E0">
      <w:r>
        <w:t xml:space="preserve">2 </w:t>
      </w:r>
      <w:r w:rsidR="00715AFE" w:rsidRPr="007B1DBC">
        <w:t>What are the consequences of using non-compliant roofing material?</w:t>
      </w:r>
    </w:p>
    <w:p w14:paraId="33008791" w14:textId="6CBACDCB" w:rsidR="008E42A4" w:rsidRPr="00A012E0" w:rsidRDefault="00715AFE" w:rsidP="00A012E0">
      <w:pPr>
        <w:pStyle w:val="Answer"/>
        <w:rPr>
          <w:color w:val="FF0000"/>
        </w:rPr>
      </w:pPr>
      <w:r w:rsidRPr="00A012E0">
        <w:rPr>
          <w:color w:val="FF0000"/>
        </w:rPr>
        <w:t>Using non-compliant roofing material can have serious consequences, including</w:t>
      </w:r>
      <w:r w:rsidR="00D82DCB" w:rsidRPr="00A012E0">
        <w:rPr>
          <w:color w:val="FF0000"/>
        </w:rPr>
        <w:t xml:space="preserve"> the following.</w:t>
      </w:r>
    </w:p>
    <w:p w14:paraId="7DBE7D0C" w14:textId="09EBB80D" w:rsidR="008E42A4" w:rsidRPr="00A012E0" w:rsidRDefault="00715AFE" w:rsidP="00A012E0">
      <w:pPr>
        <w:pStyle w:val="Answer"/>
        <w:numPr>
          <w:ilvl w:val="0"/>
          <w:numId w:val="43"/>
        </w:numPr>
        <w:rPr>
          <w:color w:val="FF0000"/>
        </w:rPr>
      </w:pPr>
      <w:r w:rsidRPr="00A012E0">
        <w:rPr>
          <w:color w:val="FF0000"/>
        </w:rPr>
        <w:t>Fines and penalties from regulatory authorities.</w:t>
      </w:r>
      <w:r w:rsidR="00474F78" w:rsidRPr="00A012E0">
        <w:rPr>
          <w:color w:val="FF0000"/>
        </w:rPr>
        <w:t xml:space="preserve"> </w:t>
      </w:r>
    </w:p>
    <w:p w14:paraId="3BF7B0B0" w14:textId="5575E386" w:rsidR="00D82DCB" w:rsidRDefault="00715AFE" w:rsidP="00A012E0">
      <w:pPr>
        <w:pStyle w:val="Answer"/>
        <w:numPr>
          <w:ilvl w:val="0"/>
          <w:numId w:val="43"/>
        </w:numPr>
        <w:rPr>
          <w:color w:val="FF0000"/>
        </w:rPr>
      </w:pPr>
      <w:r w:rsidRPr="00A012E0">
        <w:rPr>
          <w:color w:val="FF0000"/>
        </w:rPr>
        <w:t>Increased risk of leaks, structural damage or other safety hazards.</w:t>
      </w:r>
    </w:p>
    <w:p w14:paraId="393DD281" w14:textId="5A7FDABE" w:rsidR="00D82DCB" w:rsidRPr="00D82DCB" w:rsidRDefault="00715AFE" w:rsidP="00A012E0">
      <w:pPr>
        <w:pStyle w:val="Answer"/>
        <w:numPr>
          <w:ilvl w:val="0"/>
          <w:numId w:val="43"/>
        </w:numPr>
        <w:rPr>
          <w:color w:val="FF0000"/>
        </w:rPr>
      </w:pPr>
      <w:r w:rsidRPr="00A012E0">
        <w:rPr>
          <w:color w:val="FF0000"/>
        </w:rPr>
        <w:t>Delays in the project timeline if the roofing material needs to be replaced or brought up to code.</w:t>
      </w:r>
    </w:p>
    <w:p w14:paraId="45678A30" w14:textId="77777777" w:rsidR="00D82DCB" w:rsidRDefault="00D82DCB" w:rsidP="00A012E0">
      <w:pPr>
        <w:rPr>
          <w:rFonts w:cs="Arial"/>
          <w:szCs w:val="22"/>
        </w:rPr>
      </w:pPr>
    </w:p>
    <w:p w14:paraId="0C2C069A" w14:textId="68AB6E58" w:rsidR="00715AFE" w:rsidRPr="00D82DCB" w:rsidRDefault="00D30E2C" w:rsidP="00A012E0">
      <w:pPr>
        <w:rPr>
          <w:rFonts w:cs="Arial"/>
          <w:szCs w:val="22"/>
        </w:rPr>
      </w:pPr>
      <w:r>
        <w:rPr>
          <w:rFonts w:cs="Arial"/>
          <w:szCs w:val="22"/>
        </w:rPr>
        <w:t xml:space="preserve">3 </w:t>
      </w:r>
      <w:r w:rsidR="00715AFE" w:rsidRPr="00D82DCB">
        <w:rPr>
          <w:rFonts w:cs="Arial"/>
          <w:szCs w:val="22"/>
        </w:rPr>
        <w:t>Why is it important to involve your supervisor in this situation?</w:t>
      </w:r>
    </w:p>
    <w:p w14:paraId="100609BB" w14:textId="74BDE2FB" w:rsidR="00715AFE" w:rsidRPr="00A012E0" w:rsidRDefault="00331EE2" w:rsidP="00715AFE">
      <w:pPr>
        <w:ind w:left="720"/>
        <w:rPr>
          <w:rFonts w:cs="Arial"/>
          <w:color w:val="FF0000"/>
          <w:szCs w:val="22"/>
        </w:rPr>
      </w:pPr>
      <w:r w:rsidRPr="00A012E0">
        <w:rPr>
          <w:rFonts w:cs="Arial"/>
          <w:color w:val="FF0000"/>
          <w:szCs w:val="22"/>
        </w:rPr>
        <w:t xml:space="preserve">Answer: </w:t>
      </w:r>
      <w:r w:rsidR="00715AFE" w:rsidRPr="00A012E0">
        <w:rPr>
          <w:rFonts w:cs="Arial"/>
          <w:color w:val="FF0000"/>
          <w:szCs w:val="22"/>
        </w:rPr>
        <w:t>It is important to involve your supervisor in this situation because they are responsible for ensuring that the project complies with all local building regulations and specifications. Your supervisor may have more information about the roofing material or may be able to consult with other experts to determine its compliance. In addition, involving your supervisor shows that you are taking responsibility and seeking guidance when you are unsure about a situation.</w:t>
      </w:r>
    </w:p>
    <w:p w14:paraId="52AFFEDC" w14:textId="77777777" w:rsidR="00715AFE" w:rsidRPr="00B37AAF" w:rsidRDefault="00715AFE" w:rsidP="00715AFE">
      <w:pPr>
        <w:rPr>
          <w:rFonts w:cs="Arial"/>
          <w:szCs w:val="22"/>
        </w:rPr>
      </w:pPr>
    </w:p>
    <w:p w14:paraId="5A578AD4" w14:textId="77777777" w:rsidR="00D30E2C" w:rsidRDefault="00D30E2C" w:rsidP="00A012E0">
      <w:pPr>
        <w:rPr>
          <w:rFonts w:cs="Arial"/>
          <w:szCs w:val="22"/>
        </w:rPr>
      </w:pPr>
    </w:p>
    <w:p w14:paraId="44D1130A" w14:textId="3256AE07" w:rsidR="00715AFE" w:rsidRPr="00D30E2C" w:rsidRDefault="00D30E2C" w:rsidP="00A012E0">
      <w:pPr>
        <w:rPr>
          <w:rFonts w:cs="Arial"/>
          <w:szCs w:val="22"/>
        </w:rPr>
      </w:pPr>
      <w:r>
        <w:rPr>
          <w:rFonts w:cs="Arial"/>
          <w:szCs w:val="22"/>
        </w:rPr>
        <w:lastRenderedPageBreak/>
        <w:t xml:space="preserve">4 </w:t>
      </w:r>
      <w:r w:rsidR="00715AFE" w:rsidRPr="00D30E2C">
        <w:rPr>
          <w:rFonts w:cs="Arial"/>
          <w:szCs w:val="22"/>
        </w:rPr>
        <w:t>How would you approach your supervisor about your concerns?</w:t>
      </w:r>
    </w:p>
    <w:p w14:paraId="23D44DA9" w14:textId="75F7987E" w:rsidR="00715AFE" w:rsidRPr="00A012E0" w:rsidRDefault="00715AFE" w:rsidP="00A012E0">
      <w:pPr>
        <w:pStyle w:val="Answer"/>
        <w:rPr>
          <w:color w:val="FF0000"/>
        </w:rPr>
      </w:pPr>
      <w:r w:rsidRPr="00A012E0">
        <w:rPr>
          <w:color w:val="FF0000"/>
        </w:rPr>
        <w:t>You could approach your supervisor by scheduling a meeting or asking for a moment to speak with them privately. You could explain your concerns and provide any information or evidence you have gathered about the roofing material. You could also ask for their advice on how to proceed and if they have any additional information or specifications that could help.</w:t>
      </w:r>
    </w:p>
    <w:p w14:paraId="22B41CDF" w14:textId="77777777" w:rsidR="00715AFE" w:rsidRPr="00B37AAF" w:rsidRDefault="00715AFE" w:rsidP="00715AFE">
      <w:pPr>
        <w:rPr>
          <w:rFonts w:cs="Arial"/>
          <w:szCs w:val="22"/>
        </w:rPr>
      </w:pPr>
    </w:p>
    <w:p w14:paraId="72C44DA2" w14:textId="1149B751" w:rsidR="00715AFE" w:rsidRPr="00D30E2C" w:rsidRDefault="00D30E2C" w:rsidP="00A012E0">
      <w:pPr>
        <w:rPr>
          <w:rFonts w:cs="Arial"/>
          <w:szCs w:val="22"/>
        </w:rPr>
      </w:pPr>
      <w:r>
        <w:rPr>
          <w:rFonts w:cs="Arial"/>
          <w:szCs w:val="22"/>
        </w:rPr>
        <w:t xml:space="preserve">5 </w:t>
      </w:r>
      <w:r w:rsidR="00715AFE" w:rsidRPr="00D30E2C">
        <w:rPr>
          <w:rFonts w:cs="Arial"/>
          <w:szCs w:val="22"/>
        </w:rPr>
        <w:t>What could you do to prevent a similar situation from occurring in the future?</w:t>
      </w:r>
    </w:p>
    <w:p w14:paraId="6FE329A6" w14:textId="003666C0" w:rsidR="00715AFE" w:rsidRPr="00A012E0" w:rsidRDefault="00715AFE" w:rsidP="00A012E0">
      <w:pPr>
        <w:pStyle w:val="Answer"/>
        <w:rPr>
          <w:color w:val="FF0000"/>
        </w:rPr>
      </w:pPr>
      <w:r w:rsidRPr="00A012E0">
        <w:rPr>
          <w:color w:val="FF0000"/>
        </w:rPr>
        <w:t>To prevent a similar situation from occurring in the future, you could take the following steps</w:t>
      </w:r>
      <w:r w:rsidR="00D30E2C" w:rsidRPr="00A012E0">
        <w:rPr>
          <w:color w:val="FF0000"/>
        </w:rPr>
        <w:t>.</w:t>
      </w:r>
    </w:p>
    <w:p w14:paraId="43513978" w14:textId="77777777" w:rsidR="0079665B" w:rsidRPr="00A012E0" w:rsidRDefault="00715AFE" w:rsidP="00A012E0">
      <w:pPr>
        <w:pStyle w:val="Answer"/>
        <w:numPr>
          <w:ilvl w:val="0"/>
          <w:numId w:val="45"/>
        </w:numPr>
        <w:rPr>
          <w:color w:val="FF0000"/>
        </w:rPr>
      </w:pPr>
      <w:r w:rsidRPr="00A012E0">
        <w:rPr>
          <w:color w:val="FF0000"/>
        </w:rPr>
        <w:t xml:space="preserve">Communicate with your supervisor or project manager about any concerns or questions you have regarding materials or specifications. </w:t>
      </w:r>
    </w:p>
    <w:p w14:paraId="6ECA5A04" w14:textId="77777777" w:rsidR="0079665B" w:rsidRPr="00A012E0" w:rsidRDefault="00715AFE" w:rsidP="00A012E0">
      <w:pPr>
        <w:pStyle w:val="Answer"/>
        <w:numPr>
          <w:ilvl w:val="0"/>
          <w:numId w:val="45"/>
        </w:numPr>
        <w:rPr>
          <w:color w:val="FF0000"/>
        </w:rPr>
      </w:pPr>
      <w:r w:rsidRPr="00A012E0">
        <w:rPr>
          <w:color w:val="FF0000"/>
        </w:rPr>
        <w:t xml:space="preserve">Research and verify the compliance of any materials or equipment before using them. </w:t>
      </w:r>
    </w:p>
    <w:p w14:paraId="271F8697" w14:textId="77777777" w:rsidR="0079665B" w:rsidRPr="00A012E0" w:rsidRDefault="00715AFE" w:rsidP="00A012E0">
      <w:pPr>
        <w:pStyle w:val="Answer"/>
        <w:numPr>
          <w:ilvl w:val="0"/>
          <w:numId w:val="45"/>
        </w:numPr>
        <w:rPr>
          <w:color w:val="FF0000"/>
        </w:rPr>
      </w:pPr>
      <w:r w:rsidRPr="00A012E0">
        <w:rPr>
          <w:color w:val="FF0000"/>
        </w:rPr>
        <w:t>Attend training or educational sessions to stay up to date on local building regulations and safety guidelines.</w:t>
      </w:r>
      <w:r w:rsidR="007C40B6" w:rsidRPr="00A012E0">
        <w:rPr>
          <w:color w:val="FF0000"/>
        </w:rPr>
        <w:t xml:space="preserve"> </w:t>
      </w:r>
    </w:p>
    <w:p w14:paraId="75066313" w14:textId="0D333FCF" w:rsidR="00EE36D9" w:rsidRPr="00A012E0" w:rsidRDefault="00715AFE" w:rsidP="00A012E0">
      <w:pPr>
        <w:pStyle w:val="Answer"/>
        <w:numPr>
          <w:ilvl w:val="0"/>
          <w:numId w:val="45"/>
        </w:numPr>
        <w:rPr>
          <w:color w:val="FF0000"/>
        </w:rPr>
      </w:pPr>
      <w:r w:rsidRPr="00A012E0">
        <w:rPr>
          <w:color w:val="FF0000"/>
        </w:rPr>
        <w:t>Keep records of any compliance certifications or documentation for materials and equipment used in the project.</w:t>
      </w:r>
    </w:p>
    <w:p w14:paraId="06BB0BB2" w14:textId="77777777" w:rsidR="00D30E2C" w:rsidRDefault="00D30E2C" w:rsidP="00A012E0">
      <w:pPr>
        <w:spacing w:before="0" w:after="0" w:line="240" w:lineRule="auto"/>
        <w:rPr>
          <w:rFonts w:cs="Arial"/>
          <w:szCs w:val="22"/>
        </w:rPr>
      </w:pPr>
    </w:p>
    <w:p w14:paraId="50BC68F4" w14:textId="77777777" w:rsidR="00D30E2C" w:rsidRDefault="00D30E2C" w:rsidP="00A012E0">
      <w:pPr>
        <w:spacing w:before="0" w:after="0" w:line="240" w:lineRule="auto"/>
        <w:rPr>
          <w:rFonts w:cs="Arial"/>
          <w:szCs w:val="22"/>
        </w:rPr>
      </w:pPr>
    </w:p>
    <w:p w14:paraId="671348CE" w14:textId="77777777" w:rsidR="00D30E2C" w:rsidRDefault="00D30E2C" w:rsidP="00A012E0">
      <w:pPr>
        <w:spacing w:before="0" w:after="0" w:line="240" w:lineRule="auto"/>
        <w:rPr>
          <w:rFonts w:cs="Arial"/>
          <w:szCs w:val="22"/>
        </w:rPr>
      </w:pPr>
    </w:p>
    <w:p w14:paraId="69DD03D0" w14:textId="77777777" w:rsidR="00D30E2C" w:rsidRDefault="00D30E2C" w:rsidP="00A012E0">
      <w:pPr>
        <w:spacing w:before="0" w:after="0" w:line="240" w:lineRule="auto"/>
        <w:rPr>
          <w:rFonts w:cs="Arial"/>
          <w:szCs w:val="22"/>
        </w:rPr>
      </w:pPr>
    </w:p>
    <w:p w14:paraId="5EE841DD" w14:textId="77777777" w:rsidR="00D30E2C" w:rsidRDefault="00D30E2C" w:rsidP="00A012E0">
      <w:pPr>
        <w:spacing w:before="0" w:after="0" w:line="240" w:lineRule="auto"/>
        <w:rPr>
          <w:rFonts w:cs="Arial"/>
          <w:szCs w:val="22"/>
        </w:rPr>
      </w:pPr>
    </w:p>
    <w:p w14:paraId="0F33AC6E" w14:textId="77777777" w:rsidR="00D30E2C" w:rsidRDefault="00D30E2C" w:rsidP="00A012E0">
      <w:pPr>
        <w:spacing w:before="0" w:after="0" w:line="240" w:lineRule="auto"/>
        <w:rPr>
          <w:rFonts w:cs="Arial"/>
          <w:szCs w:val="22"/>
        </w:rPr>
      </w:pPr>
    </w:p>
    <w:p w14:paraId="4C6AB613" w14:textId="77777777" w:rsidR="00D30E2C" w:rsidRDefault="00D30E2C" w:rsidP="00A012E0">
      <w:pPr>
        <w:spacing w:before="0" w:after="0" w:line="240" w:lineRule="auto"/>
        <w:rPr>
          <w:rFonts w:cs="Arial"/>
          <w:szCs w:val="22"/>
        </w:rPr>
      </w:pPr>
    </w:p>
    <w:p w14:paraId="34D7E6FF" w14:textId="77777777" w:rsidR="00D30E2C" w:rsidRDefault="00D30E2C" w:rsidP="00A012E0">
      <w:pPr>
        <w:spacing w:before="0" w:after="0" w:line="240" w:lineRule="auto"/>
        <w:rPr>
          <w:rFonts w:cs="Arial"/>
          <w:szCs w:val="22"/>
        </w:rPr>
      </w:pPr>
    </w:p>
    <w:p w14:paraId="59C59449" w14:textId="77777777" w:rsidR="00D30E2C" w:rsidRDefault="00D30E2C" w:rsidP="00A012E0">
      <w:pPr>
        <w:spacing w:before="0" w:after="0" w:line="240" w:lineRule="auto"/>
        <w:rPr>
          <w:rFonts w:cs="Arial"/>
          <w:szCs w:val="22"/>
        </w:rPr>
      </w:pPr>
    </w:p>
    <w:p w14:paraId="0BD69195" w14:textId="77777777" w:rsidR="00D30E2C" w:rsidRDefault="00D30E2C" w:rsidP="00A012E0">
      <w:pPr>
        <w:spacing w:before="0" w:after="0" w:line="240" w:lineRule="auto"/>
        <w:rPr>
          <w:rFonts w:cs="Arial"/>
          <w:szCs w:val="22"/>
        </w:rPr>
      </w:pPr>
    </w:p>
    <w:p w14:paraId="419BCB88" w14:textId="77777777" w:rsidR="00D30E2C" w:rsidRDefault="00D30E2C" w:rsidP="00A012E0">
      <w:pPr>
        <w:spacing w:before="0" w:after="0" w:line="240" w:lineRule="auto"/>
        <w:rPr>
          <w:rFonts w:cs="Arial"/>
          <w:szCs w:val="22"/>
        </w:rPr>
      </w:pPr>
    </w:p>
    <w:p w14:paraId="10DC0869" w14:textId="77777777" w:rsidR="00D30E2C" w:rsidRDefault="00D30E2C" w:rsidP="00A012E0">
      <w:pPr>
        <w:spacing w:before="0" w:after="0" w:line="240" w:lineRule="auto"/>
        <w:rPr>
          <w:rFonts w:cs="Arial"/>
          <w:szCs w:val="22"/>
        </w:rPr>
      </w:pPr>
    </w:p>
    <w:p w14:paraId="643B5C1D" w14:textId="77777777" w:rsidR="00D30E2C" w:rsidRDefault="00D30E2C" w:rsidP="00A012E0">
      <w:pPr>
        <w:spacing w:before="0" w:after="0" w:line="240" w:lineRule="auto"/>
        <w:rPr>
          <w:rFonts w:cs="Arial"/>
          <w:szCs w:val="22"/>
        </w:rPr>
      </w:pPr>
    </w:p>
    <w:p w14:paraId="5449B8AC" w14:textId="77777777" w:rsidR="00D30E2C" w:rsidRDefault="00D30E2C" w:rsidP="00A012E0">
      <w:pPr>
        <w:spacing w:before="0" w:after="0" w:line="240" w:lineRule="auto"/>
        <w:rPr>
          <w:rFonts w:cs="Arial"/>
          <w:szCs w:val="22"/>
        </w:rPr>
      </w:pPr>
    </w:p>
    <w:p w14:paraId="2B3E8D28" w14:textId="77777777" w:rsidR="00D30E2C" w:rsidRDefault="00D30E2C" w:rsidP="00A012E0">
      <w:pPr>
        <w:spacing w:before="0" w:after="0" w:line="240" w:lineRule="auto"/>
        <w:rPr>
          <w:rFonts w:cs="Arial"/>
          <w:szCs w:val="22"/>
        </w:rPr>
      </w:pPr>
    </w:p>
    <w:p w14:paraId="19B9F5E0" w14:textId="77777777" w:rsidR="00D30E2C" w:rsidRDefault="00D30E2C" w:rsidP="00A012E0">
      <w:pPr>
        <w:spacing w:before="0" w:after="0" w:line="240" w:lineRule="auto"/>
        <w:rPr>
          <w:rFonts w:cs="Arial"/>
          <w:szCs w:val="22"/>
        </w:rPr>
      </w:pPr>
    </w:p>
    <w:p w14:paraId="0E1A4AA6" w14:textId="77777777" w:rsidR="00D30E2C" w:rsidRDefault="00D30E2C" w:rsidP="00A012E0">
      <w:pPr>
        <w:spacing w:before="0" w:after="0" w:line="240" w:lineRule="auto"/>
        <w:rPr>
          <w:rFonts w:cs="Arial"/>
          <w:szCs w:val="22"/>
        </w:rPr>
      </w:pPr>
    </w:p>
    <w:p w14:paraId="21AE8598" w14:textId="77777777" w:rsidR="00D30E2C" w:rsidRDefault="00D30E2C" w:rsidP="00A012E0">
      <w:pPr>
        <w:spacing w:before="0" w:after="0" w:line="240" w:lineRule="auto"/>
        <w:rPr>
          <w:rFonts w:cs="Arial"/>
          <w:szCs w:val="22"/>
        </w:rPr>
      </w:pPr>
    </w:p>
    <w:p w14:paraId="3F47D00A" w14:textId="77777777" w:rsidR="00D30E2C" w:rsidRDefault="00D30E2C" w:rsidP="00A012E0">
      <w:pPr>
        <w:spacing w:before="0" w:after="0" w:line="240" w:lineRule="auto"/>
        <w:rPr>
          <w:rFonts w:cs="Arial"/>
          <w:szCs w:val="22"/>
        </w:rPr>
      </w:pPr>
    </w:p>
    <w:p w14:paraId="4104F5D6" w14:textId="77777777" w:rsidR="00D30E2C" w:rsidRDefault="00D30E2C" w:rsidP="00A012E0">
      <w:pPr>
        <w:spacing w:before="0" w:after="0" w:line="240" w:lineRule="auto"/>
        <w:rPr>
          <w:rFonts w:cs="Arial"/>
          <w:szCs w:val="22"/>
        </w:rPr>
      </w:pPr>
    </w:p>
    <w:p w14:paraId="7657E34A" w14:textId="77777777" w:rsidR="00D30E2C" w:rsidRDefault="00D30E2C" w:rsidP="00A012E0">
      <w:pPr>
        <w:spacing w:before="0" w:after="0" w:line="240" w:lineRule="auto"/>
        <w:rPr>
          <w:rFonts w:cs="Arial"/>
          <w:szCs w:val="22"/>
        </w:rPr>
      </w:pPr>
    </w:p>
    <w:p w14:paraId="24B771D7" w14:textId="77777777" w:rsidR="00D30E2C" w:rsidRDefault="00D30E2C" w:rsidP="00A012E0">
      <w:pPr>
        <w:spacing w:before="0" w:after="0" w:line="240" w:lineRule="auto"/>
        <w:rPr>
          <w:rFonts w:cs="Arial"/>
          <w:szCs w:val="22"/>
        </w:rPr>
      </w:pPr>
    </w:p>
    <w:p w14:paraId="2C970492" w14:textId="77777777" w:rsidR="00D30E2C" w:rsidRDefault="00D30E2C" w:rsidP="00A012E0">
      <w:pPr>
        <w:spacing w:before="0" w:after="0" w:line="240" w:lineRule="auto"/>
        <w:rPr>
          <w:rFonts w:cs="Arial"/>
          <w:szCs w:val="22"/>
        </w:rPr>
      </w:pPr>
    </w:p>
    <w:p w14:paraId="3897291C" w14:textId="77777777" w:rsidR="00D30E2C" w:rsidRDefault="00D30E2C" w:rsidP="00A012E0">
      <w:pPr>
        <w:spacing w:before="0" w:after="0" w:line="240" w:lineRule="auto"/>
        <w:rPr>
          <w:rFonts w:cs="Arial"/>
          <w:szCs w:val="22"/>
        </w:rPr>
      </w:pPr>
    </w:p>
    <w:p w14:paraId="1A10E95F" w14:textId="77777777" w:rsidR="00D30E2C" w:rsidRDefault="00D30E2C" w:rsidP="00A012E0">
      <w:pPr>
        <w:spacing w:before="0" w:after="0" w:line="240" w:lineRule="auto"/>
        <w:rPr>
          <w:rFonts w:cs="Arial"/>
          <w:szCs w:val="22"/>
        </w:rPr>
      </w:pPr>
    </w:p>
    <w:p w14:paraId="15D59EF5" w14:textId="77777777" w:rsidR="00D30E2C" w:rsidRDefault="00D30E2C" w:rsidP="00A012E0">
      <w:pPr>
        <w:spacing w:before="0" w:after="0" w:line="240" w:lineRule="auto"/>
        <w:rPr>
          <w:rFonts w:cs="Arial"/>
          <w:szCs w:val="22"/>
        </w:rPr>
      </w:pPr>
    </w:p>
    <w:p w14:paraId="3F3FCE62" w14:textId="77777777" w:rsidR="00D30E2C" w:rsidRDefault="00D30E2C" w:rsidP="00A012E0">
      <w:pPr>
        <w:spacing w:before="0" w:after="0" w:line="240" w:lineRule="auto"/>
        <w:rPr>
          <w:rFonts w:cs="Arial"/>
          <w:szCs w:val="22"/>
        </w:rPr>
      </w:pPr>
    </w:p>
    <w:p w14:paraId="0DDD53FB" w14:textId="77777777" w:rsidR="00D30E2C" w:rsidRDefault="00D30E2C" w:rsidP="00A012E0">
      <w:pPr>
        <w:spacing w:before="0" w:after="0" w:line="240" w:lineRule="auto"/>
        <w:rPr>
          <w:rFonts w:cs="Arial"/>
          <w:szCs w:val="22"/>
        </w:rPr>
      </w:pPr>
    </w:p>
    <w:p w14:paraId="7EEB7782" w14:textId="77777777" w:rsidR="00D30E2C" w:rsidRDefault="00D30E2C" w:rsidP="00A012E0">
      <w:pPr>
        <w:spacing w:before="0" w:after="0" w:line="240" w:lineRule="auto"/>
        <w:rPr>
          <w:rFonts w:cs="Arial"/>
          <w:szCs w:val="22"/>
        </w:rPr>
      </w:pPr>
    </w:p>
    <w:p w14:paraId="2A54A054" w14:textId="77777777" w:rsidR="00D30E2C" w:rsidRDefault="00D30E2C" w:rsidP="00A012E0">
      <w:pPr>
        <w:spacing w:before="0" w:after="0" w:line="240" w:lineRule="auto"/>
        <w:rPr>
          <w:rFonts w:cs="Arial"/>
          <w:szCs w:val="22"/>
        </w:rPr>
      </w:pPr>
    </w:p>
    <w:p w14:paraId="0B9771CA" w14:textId="77777777" w:rsidR="00D30E2C" w:rsidRDefault="00D30E2C" w:rsidP="00A012E0">
      <w:pPr>
        <w:spacing w:before="0" w:after="0" w:line="240" w:lineRule="auto"/>
        <w:rPr>
          <w:rFonts w:cs="Arial"/>
          <w:szCs w:val="22"/>
        </w:rPr>
      </w:pPr>
    </w:p>
    <w:p w14:paraId="4BF4F97F" w14:textId="77777777" w:rsidR="00D30E2C" w:rsidRDefault="00D30E2C" w:rsidP="00A012E0">
      <w:pPr>
        <w:spacing w:before="0" w:after="0" w:line="240" w:lineRule="auto"/>
        <w:rPr>
          <w:rFonts w:cs="Arial"/>
          <w:szCs w:val="22"/>
        </w:rPr>
      </w:pPr>
    </w:p>
    <w:p w14:paraId="10144FF0" w14:textId="77777777" w:rsidR="00D30E2C" w:rsidRDefault="00D30E2C" w:rsidP="00A012E0">
      <w:pPr>
        <w:spacing w:before="0" w:after="0" w:line="240" w:lineRule="auto"/>
        <w:rPr>
          <w:rFonts w:cs="Arial"/>
          <w:szCs w:val="22"/>
        </w:rPr>
      </w:pPr>
    </w:p>
    <w:p w14:paraId="764B52A5" w14:textId="77777777" w:rsidR="00D30E2C" w:rsidRDefault="00D30E2C" w:rsidP="00A012E0">
      <w:pPr>
        <w:spacing w:before="0" w:after="0" w:line="240" w:lineRule="auto"/>
        <w:rPr>
          <w:rFonts w:cs="Arial"/>
          <w:szCs w:val="22"/>
        </w:rPr>
      </w:pPr>
    </w:p>
    <w:p w14:paraId="057F6632" w14:textId="1F97DEC4" w:rsidR="004B1A76" w:rsidRDefault="004B1A76" w:rsidP="00A012E0">
      <w:pPr>
        <w:spacing w:before="0" w:after="0" w:line="240" w:lineRule="auto"/>
      </w:pPr>
      <w:r w:rsidRPr="00A012E0">
        <w:rPr>
          <w:b/>
        </w:rPr>
        <w:lastRenderedPageBreak/>
        <w:t xml:space="preserve">Task </w:t>
      </w:r>
      <w:r w:rsidR="00B37AAF" w:rsidRPr="00A012E0">
        <w:rPr>
          <w:b/>
        </w:rPr>
        <w:t>2</w:t>
      </w:r>
      <w:r w:rsidRPr="00A012E0">
        <w:rPr>
          <w:b/>
        </w:rPr>
        <w:t>:</w:t>
      </w:r>
      <w:r>
        <w:t xml:space="preserve"> </w:t>
      </w:r>
      <w:r w:rsidRPr="00733634">
        <w:t>As a self-employed tradesperson in the UK, effective problem-solving skills are essential for your success</w:t>
      </w:r>
      <w:r w:rsidR="006E2F6C">
        <w:t>.</w:t>
      </w:r>
      <w:r>
        <w:t xml:space="preserve"> </w:t>
      </w:r>
      <w:r w:rsidR="006E2F6C">
        <w:t>P</w:t>
      </w:r>
      <w:r>
        <w:t>ut the steps below in order in the spaces provided</w:t>
      </w:r>
      <w:r w:rsidR="006E2F6C">
        <w:t>.</w:t>
      </w:r>
      <w:r>
        <w:t xml:space="preserve"> </w:t>
      </w:r>
    </w:p>
    <w:p w14:paraId="03802CFD" w14:textId="57059644" w:rsidR="004B1A76" w:rsidRDefault="007C40B6" w:rsidP="004B1A76">
      <w:pPr>
        <w:spacing w:line="480" w:lineRule="auto"/>
        <w:jc w:val="center"/>
        <w:rPr>
          <w:rFonts w:cs="Arial"/>
          <w:i/>
          <w:szCs w:val="22"/>
        </w:rPr>
      </w:pPr>
      <w:r>
        <w:rPr>
          <w:rFonts w:cs="Arial"/>
          <w:noProof/>
          <w:szCs w:val="22"/>
          <w:lang w:val="en-US"/>
        </w:rPr>
        <mc:AlternateContent>
          <mc:Choice Requires="wpg">
            <w:drawing>
              <wp:anchor distT="0" distB="0" distL="114300" distR="114300" simplePos="0" relativeHeight="251656704" behindDoc="0" locked="0" layoutInCell="1" allowOverlap="1" wp14:anchorId="20D48B4F" wp14:editId="58BC0B19">
                <wp:simplePos x="0" y="0"/>
                <wp:positionH relativeFrom="margin">
                  <wp:align>center</wp:align>
                </wp:positionH>
                <wp:positionV relativeFrom="paragraph">
                  <wp:posOffset>146685</wp:posOffset>
                </wp:positionV>
                <wp:extent cx="3323917" cy="5999480"/>
                <wp:effectExtent l="0" t="0" r="29210" b="20320"/>
                <wp:wrapNone/>
                <wp:docPr id="22" name="Group 22"/>
                <wp:cNvGraphicFramePr/>
                <a:graphic xmlns:a="http://schemas.openxmlformats.org/drawingml/2006/main">
                  <a:graphicData uri="http://schemas.microsoft.com/office/word/2010/wordprocessingGroup">
                    <wpg:wgp>
                      <wpg:cNvGrpSpPr/>
                      <wpg:grpSpPr>
                        <a:xfrm>
                          <a:off x="0" y="0"/>
                          <a:ext cx="3323917" cy="5999480"/>
                          <a:chOff x="-15947" y="0"/>
                          <a:chExt cx="2927423" cy="5999526"/>
                        </a:xfrm>
                      </wpg:grpSpPr>
                      <wps:wsp>
                        <wps:cNvPr id="18" name="Arrow: Down 18"/>
                        <wps:cNvSpPr/>
                        <wps:spPr>
                          <a:xfrm>
                            <a:off x="1343465" y="4909625"/>
                            <a:ext cx="232074" cy="49935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Arrow: Down 17"/>
                        <wps:cNvSpPr/>
                        <wps:spPr>
                          <a:xfrm>
                            <a:off x="1343465" y="3826413"/>
                            <a:ext cx="232074" cy="49935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1" name="Group 21"/>
                        <wpg:cNvGrpSpPr/>
                        <wpg:grpSpPr>
                          <a:xfrm>
                            <a:off x="-15947" y="0"/>
                            <a:ext cx="2927423" cy="3833394"/>
                            <a:chOff x="-15947" y="0"/>
                            <a:chExt cx="2927423" cy="3833394"/>
                          </a:xfrm>
                        </wpg:grpSpPr>
                        <wps:wsp>
                          <wps:cNvPr id="19" name="Arrow: Down 19"/>
                          <wps:cNvSpPr/>
                          <wps:spPr>
                            <a:xfrm>
                              <a:off x="1343465" y="2736166"/>
                              <a:ext cx="232074" cy="49935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Arrow: Down 15"/>
                          <wps:cNvSpPr/>
                          <wps:spPr>
                            <a:xfrm>
                              <a:off x="1343465" y="1645920"/>
                              <a:ext cx="232074" cy="49935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Text Box 2"/>
                          <wps:cNvSpPr txBox="1"/>
                          <wps:spPr>
                            <a:xfrm>
                              <a:off x="7034" y="0"/>
                              <a:ext cx="2904442" cy="590791"/>
                            </a:xfrm>
                            <a:prstGeom prst="rect">
                              <a:avLst/>
                            </a:prstGeom>
                            <a:solidFill>
                              <a:schemeClr val="lt1"/>
                            </a:solidFill>
                            <a:ln w="6350">
                              <a:solidFill>
                                <a:prstClr val="black"/>
                              </a:solidFill>
                            </a:ln>
                          </wps:spPr>
                          <wps:txbx>
                            <w:txbxContent>
                              <w:p w14:paraId="045ABB8B" w14:textId="7F1CBA0E" w:rsidR="00AA6677" w:rsidRPr="00A012E0" w:rsidRDefault="00AA6677" w:rsidP="004B1A76">
                                <w:pPr>
                                  <w:jc w:val="center"/>
                                  <w:rPr>
                                    <w:color w:val="FF0000"/>
                                  </w:rPr>
                                </w:pPr>
                                <w:r w:rsidRPr="00A012E0">
                                  <w:rPr>
                                    <w:color w:val="FF0000"/>
                                  </w:rPr>
                                  <w:t>Step 1</w:t>
                                </w:r>
                              </w:p>
                              <w:p w14:paraId="0C1AAD04" w14:textId="766C24BA" w:rsidR="00AA6677" w:rsidRPr="00A012E0" w:rsidRDefault="00AA6677" w:rsidP="004B1A76">
                                <w:pPr>
                                  <w:jc w:val="center"/>
                                  <w:rPr>
                                    <w:color w:val="FF0000"/>
                                  </w:rPr>
                                </w:pPr>
                                <w:r w:rsidRPr="00A012E0">
                                  <w:rPr>
                                    <w:rFonts w:cs="Arial"/>
                                    <w:i/>
                                    <w:color w:val="FF0000"/>
                                    <w:szCs w:val="22"/>
                                  </w:rPr>
                                  <w:t>Define the problem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15947" y="1083213"/>
                              <a:ext cx="2904442" cy="590791"/>
                            </a:xfrm>
                            <a:prstGeom prst="rect">
                              <a:avLst/>
                            </a:prstGeom>
                            <a:solidFill>
                              <a:schemeClr val="lt1"/>
                            </a:solidFill>
                            <a:ln w="6350">
                              <a:solidFill>
                                <a:prstClr val="black"/>
                              </a:solidFill>
                            </a:ln>
                          </wps:spPr>
                          <wps:txbx>
                            <w:txbxContent>
                              <w:p w14:paraId="27D96F08" w14:textId="492165E1" w:rsidR="00AA6677" w:rsidRPr="00A012E0" w:rsidRDefault="00AA6677" w:rsidP="004B1A76">
                                <w:pPr>
                                  <w:jc w:val="center"/>
                                  <w:rPr>
                                    <w:color w:val="FF0000"/>
                                  </w:rPr>
                                </w:pPr>
                                <w:r w:rsidRPr="00A012E0">
                                  <w:rPr>
                                    <w:color w:val="FF0000"/>
                                  </w:rPr>
                                  <w:t>Step 2</w:t>
                                </w:r>
                              </w:p>
                              <w:p w14:paraId="214E4C3F" w14:textId="53CFC8C1" w:rsidR="00AA6677" w:rsidRPr="00A012E0" w:rsidRDefault="00AA6677" w:rsidP="004B1A76">
                                <w:pPr>
                                  <w:jc w:val="center"/>
                                  <w:rPr>
                                    <w:color w:val="FF0000"/>
                                  </w:rPr>
                                </w:pPr>
                                <w:r w:rsidRPr="00A012E0">
                                  <w:rPr>
                                    <w:rFonts w:cs="Arial"/>
                                    <w:i/>
                                    <w:color w:val="FF0000"/>
                                    <w:szCs w:val="22"/>
                                  </w:rPr>
                                  <w:t>Gather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 Box 8"/>
                          <wps:cNvSpPr txBox="1"/>
                          <wps:spPr>
                            <a:xfrm>
                              <a:off x="0" y="2152357"/>
                              <a:ext cx="2903954" cy="590498"/>
                            </a:xfrm>
                            <a:prstGeom prst="rect">
                              <a:avLst/>
                            </a:prstGeom>
                            <a:solidFill>
                              <a:schemeClr val="lt1"/>
                            </a:solidFill>
                            <a:ln w="6350">
                              <a:solidFill>
                                <a:prstClr val="black"/>
                              </a:solidFill>
                            </a:ln>
                          </wps:spPr>
                          <wps:txbx>
                            <w:txbxContent>
                              <w:p w14:paraId="5B854DD6" w14:textId="7BD3FEF3" w:rsidR="00AA6677" w:rsidRPr="00A012E0" w:rsidRDefault="00AA6677" w:rsidP="004B1A76">
                                <w:pPr>
                                  <w:jc w:val="center"/>
                                  <w:rPr>
                                    <w:color w:val="FF0000"/>
                                  </w:rPr>
                                </w:pPr>
                                <w:r w:rsidRPr="00A012E0">
                                  <w:rPr>
                                    <w:color w:val="FF0000"/>
                                  </w:rPr>
                                  <w:t>Step 3</w:t>
                                </w:r>
                              </w:p>
                              <w:p w14:paraId="0EE89CA1" w14:textId="0CCD72C8" w:rsidR="00AA6677" w:rsidRPr="00A012E0" w:rsidRDefault="00AA6677" w:rsidP="004B1A76">
                                <w:pPr>
                                  <w:jc w:val="center"/>
                                  <w:rPr>
                                    <w:color w:val="FF0000"/>
                                  </w:rPr>
                                </w:pPr>
                                <w:r w:rsidRPr="00A012E0">
                                  <w:rPr>
                                    <w:rFonts w:cs="Arial"/>
                                    <w:i/>
                                    <w:color w:val="FF0000"/>
                                    <w:szCs w:val="22"/>
                                  </w:rPr>
                                  <w:t>Generate solutions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0" y="3242603"/>
                              <a:ext cx="2904442" cy="590791"/>
                            </a:xfrm>
                            <a:prstGeom prst="rect">
                              <a:avLst/>
                            </a:prstGeom>
                            <a:solidFill>
                              <a:schemeClr val="lt1"/>
                            </a:solidFill>
                            <a:ln w="6350">
                              <a:solidFill>
                                <a:prstClr val="black"/>
                              </a:solidFill>
                            </a:ln>
                          </wps:spPr>
                          <wps:txbx>
                            <w:txbxContent>
                              <w:p w14:paraId="2407F2F8" w14:textId="6A478FBC" w:rsidR="00AA6677" w:rsidRPr="00A012E0" w:rsidRDefault="00AA6677" w:rsidP="004B1A76">
                                <w:pPr>
                                  <w:jc w:val="center"/>
                                  <w:rPr>
                                    <w:color w:val="FF0000"/>
                                  </w:rPr>
                                </w:pPr>
                                <w:r w:rsidRPr="00A012E0">
                                  <w:rPr>
                                    <w:color w:val="FF0000"/>
                                  </w:rPr>
                                  <w:t>Step 4</w:t>
                                </w:r>
                              </w:p>
                              <w:p w14:paraId="56621768" w14:textId="0C28D124" w:rsidR="00AA6677" w:rsidRPr="00A012E0" w:rsidRDefault="00AA6677" w:rsidP="004B1A76">
                                <w:pPr>
                                  <w:jc w:val="center"/>
                                  <w:rPr>
                                    <w:color w:val="FF0000"/>
                                  </w:rPr>
                                </w:pPr>
                                <w:r w:rsidRPr="00A012E0">
                                  <w:rPr>
                                    <w:rFonts w:cs="Arial"/>
                                    <w:i/>
                                    <w:color w:val="FF0000"/>
                                    <w:szCs w:val="22"/>
                                  </w:rPr>
                                  <w:t>Evaluate the solutions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Arrow: Down 14"/>
                          <wps:cNvSpPr/>
                          <wps:spPr>
                            <a:xfrm>
                              <a:off x="1343465" y="590843"/>
                              <a:ext cx="232074" cy="49935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 name="Text Box 12"/>
                        <wps:cNvSpPr txBox="1"/>
                        <wps:spPr>
                          <a:xfrm>
                            <a:off x="0" y="4325816"/>
                            <a:ext cx="2903954" cy="590498"/>
                          </a:xfrm>
                          <a:prstGeom prst="rect">
                            <a:avLst/>
                          </a:prstGeom>
                          <a:solidFill>
                            <a:schemeClr val="lt1"/>
                          </a:solidFill>
                          <a:ln w="6350">
                            <a:solidFill>
                              <a:prstClr val="black"/>
                            </a:solidFill>
                          </a:ln>
                        </wps:spPr>
                        <wps:txbx>
                          <w:txbxContent>
                            <w:p w14:paraId="6000E0F8" w14:textId="5B8E92A9" w:rsidR="00AA6677" w:rsidRPr="00A012E0" w:rsidRDefault="00AA6677" w:rsidP="004B1A76">
                              <w:pPr>
                                <w:jc w:val="center"/>
                                <w:rPr>
                                  <w:color w:val="FF0000"/>
                                </w:rPr>
                              </w:pPr>
                              <w:r w:rsidRPr="00A012E0">
                                <w:rPr>
                                  <w:color w:val="FF0000"/>
                                </w:rPr>
                                <w:t>Step 5</w:t>
                              </w:r>
                            </w:p>
                            <w:p w14:paraId="079D3BCF" w14:textId="360C2295" w:rsidR="00AA6677" w:rsidRPr="00A012E0" w:rsidRDefault="00AA6677" w:rsidP="004B1A76">
                              <w:pPr>
                                <w:jc w:val="center"/>
                                <w:rPr>
                                  <w:color w:val="FF0000"/>
                                </w:rPr>
                              </w:pPr>
                              <w:r w:rsidRPr="00A012E0">
                                <w:rPr>
                                  <w:rFonts w:cs="Arial"/>
                                  <w:i/>
                                  <w:color w:val="FF0000"/>
                                  <w:szCs w:val="22"/>
                                </w:rPr>
                                <w:t>Implement the solution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0" y="5409028"/>
                            <a:ext cx="2903954" cy="590498"/>
                          </a:xfrm>
                          <a:prstGeom prst="rect">
                            <a:avLst/>
                          </a:prstGeom>
                          <a:solidFill>
                            <a:schemeClr val="lt1"/>
                          </a:solidFill>
                          <a:ln w="6350">
                            <a:solidFill>
                              <a:prstClr val="black"/>
                            </a:solidFill>
                          </a:ln>
                        </wps:spPr>
                        <wps:txbx>
                          <w:txbxContent>
                            <w:p w14:paraId="1CC371DF" w14:textId="5ADF84EC" w:rsidR="00AA6677" w:rsidRPr="00A012E0" w:rsidRDefault="00AA6677" w:rsidP="004B1A76">
                              <w:pPr>
                                <w:jc w:val="center"/>
                                <w:rPr>
                                  <w:color w:val="FF0000"/>
                                </w:rPr>
                              </w:pPr>
                              <w:r w:rsidRPr="00A012E0">
                                <w:rPr>
                                  <w:color w:val="FF0000"/>
                                </w:rPr>
                                <w:t>Step 6</w:t>
                              </w:r>
                            </w:p>
                            <w:p w14:paraId="4BFB35C3" w14:textId="7F4A667B" w:rsidR="00AA6677" w:rsidRPr="00A012E0" w:rsidRDefault="00AA6677" w:rsidP="004B1A76">
                              <w:pPr>
                                <w:jc w:val="center"/>
                                <w:rPr>
                                  <w:color w:val="FF0000"/>
                                </w:rPr>
                              </w:pPr>
                              <w:r w:rsidRPr="00A012E0">
                                <w:rPr>
                                  <w:rFonts w:cs="Arial"/>
                                  <w:i/>
                                  <w:color w:val="FF0000"/>
                                  <w:szCs w:val="22"/>
                                </w:rPr>
                                <w:t>Evaluate the outcome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20D48B4F" id="Group 22" o:spid="_x0000_s1026" style="position:absolute;left:0;text-align:left;margin-left:0;margin-top:11.55pt;width:261.75pt;height:472.4pt;z-index:251656704;mso-position-horizontal:center;mso-position-horizontal-relative:margin;mso-width-relative:margin" coordorigin="-159" coordsize="29274,59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18" o:spid="_x0000_s1027" type="#_x0000_t67" style="position:absolute;left:13434;top:49096;width:2321;height:49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" adj="16581" fillcolor="#5b9bd5 [3204]" strokecolor="#1f4d78 [1604]" strokeweight="1pt"/>
                <v:shape id="Arrow: Down 17" o:spid="_x0000_s1028" type="#_x0000_t67" style="position:absolute;left:13434;top:38264;width:2321;height:49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" adj="16581" fillcolor="#5b9bd5 [3204]" strokecolor="#1f4d78 [1604]" strokeweight="1pt"/>
                <v:group id="Group 21" o:spid="_x0000_s1029" style="position:absolute;left:-159;width:29273;height:38333" coordorigin="-159" coordsize="29274,38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Arrow: Down 19" o:spid="_x0000_s1030" type="#_x0000_t67" style="position:absolute;left:13434;top:27361;width:2321;height:49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" adj="16581" fillcolor="#5b9bd5 [3204]" strokecolor="#1f4d78 [1604]" strokeweight="1pt"/>
                  <v:shape id="Arrow: Down 15" o:spid="_x0000_s1031" type="#_x0000_t67" style="position:absolute;left:13434;top:16459;width:2321;height:49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" adj="16581" fillcolor="#5b9bd5 [3204]" strokecolor="#1f4d78 [1604]" strokeweight="1pt"/>
                  <v:shapetype id="_x0000_t202" coordsize="21600,21600" o:spt="202" path="m,l,21600r21600,l21600,xe">
                    <v:stroke joinstyle="miter"/>
                    <v:path gradientshapeok="t" o:connecttype="rect"/>
                  </v:shapetype>
                  <v:shape id="Text Box 2" o:spid="_x0000_s1032" type="#_x0000_t202" style="position:absolute;left:70;width:29044;height:5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" fillcolor="white [3201]" strokeweight=".5pt">
                    <v:textbox>
                      <w:txbxContent>
                        <w:p w14:paraId="045ABB8B" w14:textId="7F1CBA0E" w:rsidR="00AA6677" w:rsidRPr="00A012E0" w:rsidRDefault="00AA6677" w:rsidP="004B1A76">
                          <w:pPr>
                            <w:jc w:val="center"/>
                            <w:rPr>
                              <w:color w:val="FF0000"/>
                            </w:rPr>
                          </w:pPr>
                          <w:r w:rsidRPr="00A012E0">
                            <w:rPr>
                              <w:color w:val="FF0000"/>
                            </w:rPr>
                            <w:t>Step 1</w:t>
                          </w:r>
                        </w:p>
                        <w:p w14:paraId="0C1AAD04" w14:textId="766C24BA" w:rsidR="00AA6677" w:rsidRPr="00A012E0" w:rsidRDefault="00AA6677" w:rsidP="004B1A76">
                          <w:pPr>
                            <w:jc w:val="center"/>
                            <w:rPr>
                              <w:color w:val="FF0000"/>
                            </w:rPr>
                          </w:pPr>
                          <w:r w:rsidRPr="00A012E0">
                            <w:rPr>
                              <w:rFonts w:cs="Arial"/>
                              <w:i/>
                              <w:color w:val="FF0000"/>
                              <w:szCs w:val="22"/>
                            </w:rPr>
                            <w:t>Define the problem</w:t>
                          </w:r>
                        </w:p>
                      </w:txbxContent>
                    </v:textbox>
                  </v:shape>
                  <v:shape id="Text Box 9" o:spid="_x0000_s1033" type="#_x0000_t202" style="position:absolute;left:-159;top:10832;width:29043;height:5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" fillcolor="white [3201]" strokeweight=".5pt">
                    <v:textbox>
                      <w:txbxContent>
                        <w:p w14:paraId="27D96F08" w14:textId="492165E1" w:rsidR="00AA6677" w:rsidRPr="00A012E0" w:rsidRDefault="00AA6677" w:rsidP="004B1A76">
                          <w:pPr>
                            <w:jc w:val="center"/>
                            <w:rPr>
                              <w:color w:val="FF0000"/>
                            </w:rPr>
                          </w:pPr>
                          <w:r w:rsidRPr="00A012E0">
                            <w:rPr>
                              <w:color w:val="FF0000"/>
                            </w:rPr>
                            <w:t>Step 2</w:t>
                          </w:r>
                        </w:p>
                        <w:p w14:paraId="214E4C3F" w14:textId="53CFC8C1" w:rsidR="00AA6677" w:rsidRPr="00A012E0" w:rsidRDefault="00AA6677" w:rsidP="004B1A76">
                          <w:pPr>
                            <w:jc w:val="center"/>
                            <w:rPr>
                              <w:color w:val="FF0000"/>
                            </w:rPr>
                          </w:pPr>
                          <w:r w:rsidRPr="00A012E0">
                            <w:rPr>
                              <w:rFonts w:cs="Arial"/>
                              <w:i/>
                              <w:color w:val="FF0000"/>
                              <w:szCs w:val="22"/>
                            </w:rPr>
                            <w:t>Gather information</w:t>
                          </w:r>
                        </w:p>
                      </w:txbxContent>
                    </v:textbox>
                  </v:shape>
                  <v:shape id="Text Box 8" o:spid="_x0000_s1034" type="#_x0000_t202" style="position:absolute;top:21523;width:29039;height:5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" fillcolor="white [3201]" strokeweight=".5pt">
                    <v:textbox>
                      <w:txbxContent>
                        <w:p w14:paraId="5B854DD6" w14:textId="7BD3FEF3" w:rsidR="00AA6677" w:rsidRPr="00A012E0" w:rsidRDefault="00AA6677" w:rsidP="004B1A76">
                          <w:pPr>
                            <w:jc w:val="center"/>
                            <w:rPr>
                              <w:color w:val="FF0000"/>
                            </w:rPr>
                          </w:pPr>
                          <w:r w:rsidRPr="00A012E0">
                            <w:rPr>
                              <w:color w:val="FF0000"/>
                            </w:rPr>
                            <w:t>Step 3</w:t>
                          </w:r>
                        </w:p>
                        <w:p w14:paraId="0EE89CA1" w14:textId="0CCD72C8" w:rsidR="00AA6677" w:rsidRPr="00A012E0" w:rsidRDefault="00AA6677" w:rsidP="004B1A76">
                          <w:pPr>
                            <w:jc w:val="center"/>
                            <w:rPr>
                              <w:color w:val="FF0000"/>
                            </w:rPr>
                          </w:pPr>
                          <w:r w:rsidRPr="00A012E0">
                            <w:rPr>
                              <w:rFonts w:cs="Arial"/>
                              <w:i/>
                              <w:color w:val="FF0000"/>
                              <w:szCs w:val="22"/>
                            </w:rPr>
                            <w:t>Generate solutions</w:t>
                          </w:r>
                        </w:p>
                      </w:txbxContent>
                    </v:textbox>
                  </v:shape>
                  <v:shape id="Text Box 10" o:spid="_x0000_s1035" type="#_x0000_t202" style="position:absolute;top:32426;width:29044;height:5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" fillcolor="white [3201]" strokeweight=".5pt">
                    <v:textbox>
                      <w:txbxContent>
                        <w:p w14:paraId="2407F2F8" w14:textId="6A478FBC" w:rsidR="00AA6677" w:rsidRPr="00A012E0" w:rsidRDefault="00AA6677" w:rsidP="004B1A76">
                          <w:pPr>
                            <w:jc w:val="center"/>
                            <w:rPr>
                              <w:color w:val="FF0000"/>
                            </w:rPr>
                          </w:pPr>
                          <w:r w:rsidRPr="00A012E0">
                            <w:rPr>
                              <w:color w:val="FF0000"/>
                            </w:rPr>
                            <w:t>Step 4</w:t>
                          </w:r>
                        </w:p>
                        <w:p w14:paraId="56621768" w14:textId="0C28D124" w:rsidR="00AA6677" w:rsidRPr="00A012E0" w:rsidRDefault="00AA6677" w:rsidP="004B1A76">
                          <w:pPr>
                            <w:jc w:val="center"/>
                            <w:rPr>
                              <w:color w:val="FF0000"/>
                            </w:rPr>
                          </w:pPr>
                          <w:r w:rsidRPr="00A012E0">
                            <w:rPr>
                              <w:rFonts w:cs="Arial"/>
                              <w:i/>
                              <w:color w:val="FF0000"/>
                              <w:szCs w:val="22"/>
                            </w:rPr>
                            <w:t>Evaluate the solutions</w:t>
                          </w:r>
                        </w:p>
                      </w:txbxContent>
                    </v:textbox>
                  </v:shape>
                  <v:shape id="Arrow: Down 14" o:spid="_x0000_s1036" type="#_x0000_t67" style="position:absolute;left:13434;top:5908;width:2321;height:49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" adj="16581" fillcolor="#5b9bd5 [3204]" strokecolor="#1f4d78 [1604]" strokeweight="1pt"/>
                </v:group>
                <v:shape id="Text Box 12" o:spid="_x0000_s1037" type="#_x0000_t202" style="position:absolute;top:43258;width:29039;height:5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" fillcolor="white [3201]" strokeweight=".5pt">
                  <v:textbox>
                    <w:txbxContent>
                      <w:p w14:paraId="6000E0F8" w14:textId="5B8E92A9" w:rsidR="00AA6677" w:rsidRPr="00A012E0" w:rsidRDefault="00AA6677" w:rsidP="004B1A76">
                        <w:pPr>
                          <w:jc w:val="center"/>
                          <w:rPr>
                            <w:color w:val="FF0000"/>
                          </w:rPr>
                        </w:pPr>
                        <w:r w:rsidRPr="00A012E0">
                          <w:rPr>
                            <w:color w:val="FF0000"/>
                          </w:rPr>
                          <w:t>Step 5</w:t>
                        </w:r>
                      </w:p>
                      <w:p w14:paraId="079D3BCF" w14:textId="360C2295" w:rsidR="00AA6677" w:rsidRPr="00A012E0" w:rsidRDefault="00AA6677" w:rsidP="004B1A76">
                        <w:pPr>
                          <w:jc w:val="center"/>
                          <w:rPr>
                            <w:color w:val="FF0000"/>
                          </w:rPr>
                        </w:pPr>
                        <w:r w:rsidRPr="00A012E0">
                          <w:rPr>
                            <w:rFonts w:cs="Arial"/>
                            <w:i/>
                            <w:color w:val="FF0000"/>
                            <w:szCs w:val="22"/>
                          </w:rPr>
                          <w:t>Implement the solution</w:t>
                        </w:r>
                      </w:p>
                    </w:txbxContent>
                  </v:textbox>
                </v:shape>
                <v:shape id="Text Box 13" o:spid="_x0000_s1038" type="#_x0000_t202" style="position:absolute;top:54090;width:29039;height:5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" fillcolor="white [3201]" strokeweight=".5pt">
                  <v:textbox>
                    <w:txbxContent>
                      <w:p w14:paraId="1CC371DF" w14:textId="5ADF84EC" w:rsidR="00AA6677" w:rsidRPr="00A012E0" w:rsidRDefault="00AA6677" w:rsidP="004B1A76">
                        <w:pPr>
                          <w:jc w:val="center"/>
                          <w:rPr>
                            <w:color w:val="FF0000"/>
                          </w:rPr>
                        </w:pPr>
                        <w:r w:rsidRPr="00A012E0">
                          <w:rPr>
                            <w:color w:val="FF0000"/>
                          </w:rPr>
                          <w:t>Step 6</w:t>
                        </w:r>
                      </w:p>
                      <w:p w14:paraId="4BFB35C3" w14:textId="7F4A667B" w:rsidR="00AA6677" w:rsidRPr="00A012E0" w:rsidRDefault="00AA6677" w:rsidP="004B1A76">
                        <w:pPr>
                          <w:jc w:val="center"/>
                          <w:rPr>
                            <w:color w:val="FF0000"/>
                          </w:rPr>
                        </w:pPr>
                        <w:r w:rsidRPr="00A012E0">
                          <w:rPr>
                            <w:rFonts w:cs="Arial"/>
                            <w:i/>
                            <w:color w:val="FF0000"/>
                            <w:szCs w:val="22"/>
                          </w:rPr>
                          <w:t>Evaluate the outcome</w:t>
                        </w:r>
                      </w:p>
                    </w:txbxContent>
                  </v:textbox>
                </v:shape>
                <w10:wrap anchorx="margin"/>
              </v:group>
            </w:pict>
          </mc:Fallback>
        </mc:AlternateContent>
      </w:r>
    </w:p>
    <w:p w14:paraId="674A8873" w14:textId="464EC5C3" w:rsidR="004B1A76" w:rsidRPr="00297E2C" w:rsidRDefault="004B1A76" w:rsidP="004B1A76">
      <w:pPr>
        <w:spacing w:line="480" w:lineRule="auto"/>
        <w:jc w:val="center"/>
        <w:rPr>
          <w:rFonts w:cs="Arial"/>
          <w:i/>
          <w:szCs w:val="22"/>
        </w:rPr>
      </w:pPr>
    </w:p>
    <w:p w14:paraId="316199DE" w14:textId="77777777" w:rsidR="004B1A76" w:rsidRDefault="004B1A76" w:rsidP="004B1A76">
      <w:pPr>
        <w:rPr>
          <w:rFonts w:cs="Arial"/>
          <w:szCs w:val="22"/>
        </w:rPr>
      </w:pPr>
    </w:p>
    <w:p w14:paraId="08589751" w14:textId="77777777" w:rsidR="004B1A76" w:rsidRDefault="004B1A76" w:rsidP="004B1A76">
      <w:pPr>
        <w:rPr>
          <w:rFonts w:cs="Arial"/>
          <w:szCs w:val="22"/>
        </w:rPr>
      </w:pPr>
    </w:p>
    <w:p w14:paraId="49B1C4B5" w14:textId="77777777" w:rsidR="004B1A76" w:rsidRDefault="004B1A76" w:rsidP="004B1A76">
      <w:pPr>
        <w:rPr>
          <w:rFonts w:cs="Arial"/>
          <w:szCs w:val="22"/>
        </w:rPr>
      </w:pPr>
    </w:p>
    <w:p w14:paraId="43D43C21" w14:textId="77777777" w:rsidR="004B1A76" w:rsidRDefault="004B1A76" w:rsidP="004B1A76">
      <w:pPr>
        <w:rPr>
          <w:rFonts w:cs="Arial"/>
          <w:szCs w:val="22"/>
        </w:rPr>
      </w:pPr>
    </w:p>
    <w:p w14:paraId="401398CD" w14:textId="77777777" w:rsidR="004B1A76" w:rsidRDefault="004B1A76" w:rsidP="004B1A76">
      <w:pPr>
        <w:rPr>
          <w:rFonts w:cs="Arial"/>
          <w:szCs w:val="22"/>
        </w:rPr>
      </w:pPr>
    </w:p>
    <w:p w14:paraId="4AD9D002" w14:textId="77777777" w:rsidR="004B1A76" w:rsidRDefault="004B1A76" w:rsidP="004B1A76">
      <w:pPr>
        <w:rPr>
          <w:rFonts w:cs="Arial"/>
          <w:szCs w:val="22"/>
        </w:rPr>
      </w:pPr>
    </w:p>
    <w:p w14:paraId="210DA6E8" w14:textId="77777777" w:rsidR="004B1A76" w:rsidRDefault="004B1A76" w:rsidP="004B1A76">
      <w:pPr>
        <w:rPr>
          <w:rFonts w:cs="Arial"/>
          <w:szCs w:val="22"/>
        </w:rPr>
      </w:pPr>
    </w:p>
    <w:p w14:paraId="23C8E561" w14:textId="77777777" w:rsidR="004B1A76" w:rsidRDefault="004B1A76" w:rsidP="004B1A76">
      <w:pPr>
        <w:rPr>
          <w:rFonts w:cs="Arial"/>
          <w:szCs w:val="22"/>
        </w:rPr>
      </w:pPr>
    </w:p>
    <w:p w14:paraId="6D147E92" w14:textId="77777777" w:rsidR="004B1A76" w:rsidRDefault="004B1A76" w:rsidP="004B1A76">
      <w:pPr>
        <w:rPr>
          <w:rFonts w:cs="Arial"/>
          <w:szCs w:val="22"/>
        </w:rPr>
      </w:pPr>
    </w:p>
    <w:p w14:paraId="46489A0E" w14:textId="77777777" w:rsidR="004B1A76" w:rsidRDefault="004B1A76" w:rsidP="004B1A76">
      <w:pPr>
        <w:rPr>
          <w:rFonts w:cs="Arial"/>
          <w:szCs w:val="22"/>
        </w:rPr>
      </w:pPr>
    </w:p>
    <w:p w14:paraId="6A4ADE08" w14:textId="77777777" w:rsidR="004B1A76" w:rsidRDefault="004B1A76" w:rsidP="004B1A76">
      <w:pPr>
        <w:rPr>
          <w:rFonts w:cs="Arial"/>
          <w:szCs w:val="22"/>
        </w:rPr>
      </w:pPr>
    </w:p>
    <w:p w14:paraId="5534B5AB" w14:textId="77777777" w:rsidR="004B1A76" w:rsidRDefault="004B1A76" w:rsidP="004B1A76">
      <w:pPr>
        <w:rPr>
          <w:rFonts w:cs="Arial"/>
          <w:szCs w:val="22"/>
        </w:rPr>
      </w:pPr>
    </w:p>
    <w:p w14:paraId="622A3603" w14:textId="1113C2B2" w:rsidR="004B1A76" w:rsidRDefault="004B1A76" w:rsidP="004B1A76">
      <w:pPr>
        <w:rPr>
          <w:rFonts w:cs="Arial"/>
          <w:szCs w:val="22"/>
        </w:rPr>
      </w:pPr>
    </w:p>
    <w:p w14:paraId="3E20E4A1" w14:textId="0EEFD6A6" w:rsidR="00715AFE" w:rsidRDefault="00715AFE" w:rsidP="004B1A76">
      <w:pPr>
        <w:rPr>
          <w:rFonts w:cs="Arial"/>
          <w:szCs w:val="22"/>
        </w:rPr>
      </w:pPr>
    </w:p>
    <w:p w14:paraId="220A4FD6" w14:textId="00A57AB2" w:rsidR="00715AFE" w:rsidRDefault="00715AFE" w:rsidP="004B1A76">
      <w:pPr>
        <w:rPr>
          <w:rFonts w:cs="Arial"/>
          <w:szCs w:val="22"/>
        </w:rPr>
      </w:pPr>
    </w:p>
    <w:p w14:paraId="6760A9BF" w14:textId="025CEF3D" w:rsidR="00715AFE" w:rsidRDefault="00715AFE" w:rsidP="004B1A76">
      <w:pPr>
        <w:rPr>
          <w:rFonts w:cs="Arial"/>
          <w:szCs w:val="22"/>
        </w:rPr>
      </w:pPr>
    </w:p>
    <w:p w14:paraId="4252B6D9" w14:textId="7A3D8BCE" w:rsidR="00715AFE" w:rsidRDefault="00715AFE" w:rsidP="004B1A76">
      <w:pPr>
        <w:rPr>
          <w:rFonts w:cs="Arial"/>
          <w:szCs w:val="22"/>
        </w:rPr>
      </w:pPr>
    </w:p>
    <w:p w14:paraId="2629610A" w14:textId="1C7C7236" w:rsidR="00715AFE" w:rsidRDefault="00715AFE" w:rsidP="004B1A76">
      <w:pPr>
        <w:rPr>
          <w:rFonts w:cs="Arial"/>
          <w:szCs w:val="22"/>
        </w:rPr>
      </w:pPr>
    </w:p>
    <w:p w14:paraId="2F9E11E7" w14:textId="4ABE7E90" w:rsidR="00715AFE" w:rsidRDefault="00715AFE" w:rsidP="004B1A76">
      <w:pPr>
        <w:rPr>
          <w:rFonts w:cs="Arial"/>
          <w:szCs w:val="22"/>
        </w:rPr>
      </w:pPr>
    </w:p>
    <w:p w14:paraId="090A2F82" w14:textId="66CD55DB" w:rsidR="00715AFE" w:rsidRDefault="00715AFE" w:rsidP="004B1A76">
      <w:pPr>
        <w:rPr>
          <w:rFonts w:cs="Arial"/>
          <w:szCs w:val="22"/>
        </w:rPr>
      </w:pPr>
    </w:p>
    <w:p w14:paraId="6E63A545" w14:textId="7FC84BC9" w:rsidR="00715AFE" w:rsidRDefault="00715AFE" w:rsidP="004B1A76">
      <w:pPr>
        <w:rPr>
          <w:rFonts w:cs="Arial"/>
          <w:szCs w:val="22"/>
        </w:rPr>
      </w:pPr>
    </w:p>
    <w:p w14:paraId="42106ACF" w14:textId="0ADE6CBB" w:rsidR="00715AFE" w:rsidRDefault="00715AFE" w:rsidP="004B1A76">
      <w:pPr>
        <w:rPr>
          <w:rFonts w:cs="Arial"/>
          <w:szCs w:val="22"/>
        </w:rPr>
      </w:pPr>
    </w:p>
    <w:p w14:paraId="11FDFA22" w14:textId="5771A6AB" w:rsidR="00715AFE" w:rsidRDefault="00715AFE" w:rsidP="004B1A76">
      <w:pPr>
        <w:rPr>
          <w:rFonts w:cs="Arial"/>
          <w:szCs w:val="22"/>
        </w:rPr>
      </w:pPr>
    </w:p>
    <w:p w14:paraId="3E13D06D" w14:textId="192FCB6E" w:rsidR="00715AFE" w:rsidRDefault="00715AFE" w:rsidP="004B1A76">
      <w:pPr>
        <w:rPr>
          <w:rFonts w:cs="Arial"/>
          <w:szCs w:val="22"/>
        </w:rPr>
      </w:pPr>
    </w:p>
    <w:p w14:paraId="599BE8AA" w14:textId="4D39BA51" w:rsidR="00715AFE" w:rsidRDefault="00715AFE" w:rsidP="004B1A76">
      <w:pPr>
        <w:rPr>
          <w:rFonts w:cs="Arial"/>
          <w:szCs w:val="22"/>
        </w:rPr>
      </w:pPr>
    </w:p>
    <w:p w14:paraId="3AAD993B" w14:textId="77777777" w:rsidR="00715AFE" w:rsidRDefault="00715AFE" w:rsidP="004B1A76">
      <w:pPr>
        <w:rPr>
          <w:rFonts w:cs="Arial"/>
          <w:szCs w:val="22"/>
        </w:rPr>
      </w:pPr>
    </w:p>
    <w:p w14:paraId="08670994" w14:textId="77777777" w:rsidR="004B1A76" w:rsidRDefault="004B1A76" w:rsidP="004B1A76">
      <w:pPr>
        <w:rPr>
          <w:rFonts w:cs="Arial"/>
          <w:szCs w:val="22"/>
        </w:rPr>
      </w:pPr>
    </w:p>
    <w:p w14:paraId="5215D584" w14:textId="77777777" w:rsidR="00A012E0" w:rsidRDefault="00A012E0" w:rsidP="004B1A76">
      <w:pPr>
        <w:rPr>
          <w:rFonts w:cs="Arial"/>
          <w:b/>
          <w:szCs w:val="22"/>
        </w:rPr>
      </w:pPr>
    </w:p>
    <w:p w14:paraId="6FD033A3" w14:textId="77777777" w:rsidR="00A012E0" w:rsidRDefault="00A012E0" w:rsidP="004B1A76">
      <w:pPr>
        <w:rPr>
          <w:rFonts w:cs="Arial"/>
          <w:b/>
          <w:szCs w:val="22"/>
        </w:rPr>
      </w:pPr>
    </w:p>
    <w:p w14:paraId="164837F4" w14:textId="77777777" w:rsidR="00A012E0" w:rsidRDefault="00A012E0" w:rsidP="004B1A76">
      <w:pPr>
        <w:rPr>
          <w:rFonts w:cs="Arial"/>
          <w:b/>
          <w:szCs w:val="22"/>
        </w:rPr>
      </w:pPr>
    </w:p>
    <w:p w14:paraId="022CAAAD" w14:textId="77777777" w:rsidR="00A012E0" w:rsidRDefault="00A012E0" w:rsidP="004B1A76">
      <w:pPr>
        <w:rPr>
          <w:rFonts w:cs="Arial"/>
          <w:b/>
          <w:szCs w:val="22"/>
        </w:rPr>
      </w:pPr>
    </w:p>
    <w:p w14:paraId="3B21774B" w14:textId="77777777" w:rsidR="00A012E0" w:rsidRDefault="00A012E0" w:rsidP="004B1A76">
      <w:pPr>
        <w:rPr>
          <w:rFonts w:cs="Arial"/>
          <w:b/>
          <w:szCs w:val="22"/>
        </w:rPr>
      </w:pPr>
    </w:p>
    <w:p w14:paraId="540F7A64" w14:textId="77777777" w:rsidR="00A012E0" w:rsidRDefault="00A012E0" w:rsidP="004B1A76">
      <w:pPr>
        <w:rPr>
          <w:rFonts w:cs="Arial"/>
          <w:b/>
          <w:szCs w:val="22"/>
        </w:rPr>
      </w:pPr>
    </w:p>
    <w:p w14:paraId="5DE9D3E3" w14:textId="6EA1E65D" w:rsidR="004B1A76" w:rsidRPr="00A012E0" w:rsidRDefault="004B1A76" w:rsidP="004B1A76">
      <w:pPr>
        <w:rPr>
          <w:rFonts w:cs="Arial"/>
          <w:szCs w:val="22"/>
        </w:rPr>
      </w:pPr>
      <w:r w:rsidRPr="00A012E0">
        <w:rPr>
          <w:rFonts w:cs="Arial"/>
          <w:b/>
          <w:szCs w:val="22"/>
        </w:rPr>
        <w:lastRenderedPageBreak/>
        <w:t xml:space="preserve">Task </w:t>
      </w:r>
      <w:r w:rsidR="00A21FF0" w:rsidRPr="00A012E0">
        <w:rPr>
          <w:rFonts w:cs="Arial"/>
          <w:b/>
          <w:szCs w:val="22"/>
        </w:rPr>
        <w:t>3</w:t>
      </w:r>
      <w:r w:rsidRPr="00A012E0">
        <w:rPr>
          <w:rFonts w:cs="Arial"/>
          <w:b/>
          <w:szCs w:val="22"/>
        </w:rPr>
        <w:t>:</w:t>
      </w:r>
      <w:r w:rsidRPr="00A012E0">
        <w:rPr>
          <w:rFonts w:cs="Arial"/>
          <w:szCs w:val="22"/>
        </w:rPr>
        <w:t xml:space="preserve"> Using the space provided</w:t>
      </w:r>
      <w:r w:rsidR="00B44A7C" w:rsidRPr="00A012E0">
        <w:rPr>
          <w:rFonts w:cs="Arial"/>
          <w:szCs w:val="22"/>
        </w:rPr>
        <w:t>,</w:t>
      </w:r>
      <w:r w:rsidRPr="00A012E0">
        <w:rPr>
          <w:rFonts w:cs="Arial"/>
          <w:szCs w:val="22"/>
        </w:rPr>
        <w:t xml:space="preserve"> answer the questions </w:t>
      </w:r>
      <w:r w:rsidR="00D30E2C">
        <w:rPr>
          <w:rFonts w:cs="Arial"/>
          <w:szCs w:val="22"/>
        </w:rPr>
        <w:t>that follow</w:t>
      </w:r>
      <w:r w:rsidR="00D30E2C" w:rsidRPr="00A012E0">
        <w:rPr>
          <w:rFonts w:cs="Arial"/>
          <w:szCs w:val="22"/>
        </w:rPr>
        <w:t xml:space="preserve"> </w:t>
      </w:r>
      <w:r w:rsidRPr="00A012E0">
        <w:rPr>
          <w:rFonts w:cs="Arial"/>
          <w:szCs w:val="22"/>
        </w:rPr>
        <w:t xml:space="preserve">related to problem solving in the construction industry. </w:t>
      </w:r>
    </w:p>
    <w:p w14:paraId="6E728D18" w14:textId="77777777" w:rsidR="004B1A76" w:rsidRDefault="004B1A76" w:rsidP="004B1A76">
      <w:pPr>
        <w:rPr>
          <w:rFonts w:cs="Arial"/>
          <w:szCs w:val="22"/>
        </w:rPr>
      </w:pPr>
    </w:p>
    <w:p w14:paraId="72B3F610" w14:textId="52F42160" w:rsidR="004B1A76" w:rsidRPr="00733634" w:rsidRDefault="004B1A76" w:rsidP="004B1A76">
      <w:pPr>
        <w:rPr>
          <w:rFonts w:cs="Arial"/>
          <w:szCs w:val="22"/>
        </w:rPr>
      </w:pPr>
      <w:r>
        <w:rPr>
          <w:rFonts w:cs="Arial"/>
          <w:szCs w:val="22"/>
        </w:rPr>
        <w:t>1</w:t>
      </w:r>
      <w:r w:rsidR="001A512F">
        <w:rPr>
          <w:rFonts w:cs="Arial"/>
          <w:szCs w:val="22"/>
        </w:rPr>
        <w:t>.</w:t>
      </w:r>
      <w:r w:rsidR="001A512F" w:rsidRPr="00733634">
        <w:rPr>
          <w:rFonts w:cs="Arial"/>
          <w:szCs w:val="22"/>
        </w:rPr>
        <w:t xml:space="preserve"> </w:t>
      </w:r>
      <w:r w:rsidRPr="00733634">
        <w:rPr>
          <w:rFonts w:cs="Arial"/>
          <w:szCs w:val="22"/>
        </w:rPr>
        <w:t>What is the first step in solving any problem?</w:t>
      </w:r>
    </w:p>
    <w:p w14:paraId="7CF3AA89" w14:textId="3CCC7526" w:rsidR="004B1A76" w:rsidRPr="00A012E0" w:rsidRDefault="004B1A76" w:rsidP="00A012E0">
      <w:pPr>
        <w:pStyle w:val="Answer"/>
        <w:rPr>
          <w:color w:val="FF0000"/>
        </w:rPr>
      </w:pPr>
      <w:r w:rsidRPr="00A012E0">
        <w:rPr>
          <w:color w:val="FF0000"/>
        </w:rPr>
        <w:t>The first step in solving any problem is to clearly define the problem. Take the time to identify the issue and the specific challenges you face.</w:t>
      </w:r>
    </w:p>
    <w:p w14:paraId="2AE24B2C" w14:textId="77777777" w:rsidR="004B1A76" w:rsidRPr="00A012E0" w:rsidRDefault="004B1A76" w:rsidP="004B1A76">
      <w:pPr>
        <w:rPr>
          <w:rFonts w:cs="Arial"/>
          <w:color w:val="FF0000"/>
          <w:szCs w:val="22"/>
        </w:rPr>
      </w:pPr>
    </w:p>
    <w:p w14:paraId="37CBBC8C" w14:textId="77777777" w:rsidR="00D30E2C" w:rsidRDefault="00D30E2C" w:rsidP="004B1A76">
      <w:pPr>
        <w:rPr>
          <w:rFonts w:cs="Arial"/>
          <w:szCs w:val="22"/>
        </w:rPr>
      </w:pPr>
    </w:p>
    <w:p w14:paraId="5AAA4D5A" w14:textId="71293F22" w:rsidR="004B1A76" w:rsidRPr="00733634" w:rsidRDefault="004B1A76" w:rsidP="004B1A76">
      <w:pPr>
        <w:rPr>
          <w:rFonts w:cs="Arial"/>
          <w:szCs w:val="22"/>
        </w:rPr>
      </w:pPr>
      <w:r>
        <w:rPr>
          <w:rFonts w:cs="Arial"/>
          <w:szCs w:val="22"/>
        </w:rPr>
        <w:t>2</w:t>
      </w:r>
      <w:r w:rsidR="001A512F">
        <w:rPr>
          <w:rFonts w:cs="Arial"/>
          <w:szCs w:val="22"/>
        </w:rPr>
        <w:t>.</w:t>
      </w:r>
      <w:r w:rsidR="001A512F" w:rsidRPr="00733634">
        <w:rPr>
          <w:rFonts w:cs="Arial"/>
          <w:szCs w:val="22"/>
        </w:rPr>
        <w:t xml:space="preserve"> </w:t>
      </w:r>
      <w:r w:rsidRPr="00733634">
        <w:rPr>
          <w:rFonts w:cs="Arial"/>
          <w:szCs w:val="22"/>
        </w:rPr>
        <w:t xml:space="preserve">What should you do </w:t>
      </w:r>
      <w:r w:rsidR="000D5661">
        <w:rPr>
          <w:rFonts w:cs="Arial"/>
          <w:szCs w:val="22"/>
        </w:rPr>
        <w:t>when</w:t>
      </w:r>
      <w:r w:rsidR="000D5661" w:rsidRPr="00733634">
        <w:rPr>
          <w:rFonts w:cs="Arial"/>
          <w:szCs w:val="22"/>
        </w:rPr>
        <w:t xml:space="preserve"> </w:t>
      </w:r>
      <w:r w:rsidRPr="00733634">
        <w:rPr>
          <w:rFonts w:cs="Arial"/>
          <w:szCs w:val="22"/>
        </w:rPr>
        <w:t>you have identified the problem?</w:t>
      </w:r>
    </w:p>
    <w:p w14:paraId="52665CB9" w14:textId="6CF3D64C" w:rsidR="004B1A76" w:rsidRPr="00D30E2C" w:rsidRDefault="000D5661" w:rsidP="00A012E0">
      <w:pPr>
        <w:pStyle w:val="Answer"/>
      </w:pPr>
      <w:r w:rsidRPr="00A012E0">
        <w:rPr>
          <w:color w:val="FF0000"/>
        </w:rPr>
        <w:t xml:space="preserve">When </w:t>
      </w:r>
      <w:r w:rsidR="004B1A76" w:rsidRPr="00A012E0">
        <w:rPr>
          <w:color w:val="FF0000"/>
        </w:rPr>
        <w:t xml:space="preserve">you have identified the problem, you should gather all the information you can about it. This includes any relevant data, facts and opinions from experts in your field. This information will help you </w:t>
      </w:r>
      <w:r w:rsidRPr="00A012E0">
        <w:rPr>
          <w:color w:val="FF0000"/>
        </w:rPr>
        <w:t xml:space="preserve">to </w:t>
      </w:r>
      <w:r w:rsidR="004B1A76" w:rsidRPr="00A012E0">
        <w:rPr>
          <w:color w:val="FF0000"/>
        </w:rPr>
        <w:t>understand the problem better and identify potential solutions</w:t>
      </w:r>
      <w:r w:rsidR="004B1A76" w:rsidRPr="00D30E2C">
        <w:t>.</w:t>
      </w:r>
    </w:p>
    <w:p w14:paraId="3BFFF5AE" w14:textId="77777777" w:rsidR="004B1A76" w:rsidRPr="00733634" w:rsidRDefault="004B1A76" w:rsidP="004B1A76">
      <w:pPr>
        <w:rPr>
          <w:rFonts w:cs="Arial"/>
          <w:szCs w:val="22"/>
        </w:rPr>
      </w:pPr>
    </w:p>
    <w:p w14:paraId="23EC10ED" w14:textId="41A603B8" w:rsidR="004B1A76" w:rsidRDefault="004B1A76" w:rsidP="004B1A76">
      <w:pPr>
        <w:rPr>
          <w:rFonts w:cs="Arial"/>
          <w:szCs w:val="22"/>
        </w:rPr>
      </w:pPr>
      <w:r>
        <w:rPr>
          <w:rFonts w:cs="Arial"/>
          <w:szCs w:val="22"/>
        </w:rPr>
        <w:t>3</w:t>
      </w:r>
      <w:r w:rsidR="001A512F">
        <w:rPr>
          <w:rFonts w:cs="Arial"/>
          <w:szCs w:val="22"/>
        </w:rPr>
        <w:t>.</w:t>
      </w:r>
      <w:r w:rsidR="001A512F" w:rsidRPr="00733634">
        <w:rPr>
          <w:rFonts w:cs="Arial"/>
          <w:szCs w:val="22"/>
        </w:rPr>
        <w:t xml:space="preserve"> </w:t>
      </w:r>
      <w:r w:rsidRPr="00733634">
        <w:rPr>
          <w:rFonts w:cs="Arial"/>
          <w:szCs w:val="22"/>
        </w:rPr>
        <w:t>What should you do after gathering all the information about the problem?</w:t>
      </w:r>
    </w:p>
    <w:p w14:paraId="32521B0E" w14:textId="21A69BC7" w:rsidR="004B1A76" w:rsidRPr="00A012E0" w:rsidRDefault="004B1A76" w:rsidP="00A012E0">
      <w:pPr>
        <w:pStyle w:val="Answer"/>
        <w:rPr>
          <w:color w:val="FF0000"/>
        </w:rPr>
      </w:pPr>
      <w:r w:rsidRPr="00A012E0">
        <w:rPr>
          <w:color w:val="FF0000"/>
        </w:rPr>
        <w:t xml:space="preserve">After gathering all the information about the problem, </w:t>
      </w:r>
      <w:r w:rsidR="009913FF" w:rsidRPr="00A012E0">
        <w:rPr>
          <w:color w:val="FF0000"/>
        </w:rPr>
        <w:t>you should</w:t>
      </w:r>
      <w:r w:rsidRPr="00A012E0">
        <w:rPr>
          <w:color w:val="FF0000"/>
        </w:rPr>
        <w:t xml:space="preserve"> brainstorm possible solutions</w:t>
      </w:r>
      <w:r w:rsidR="009913FF" w:rsidRPr="00A012E0">
        <w:rPr>
          <w:color w:val="FF0000"/>
        </w:rPr>
        <w:t xml:space="preserve"> and write them down</w:t>
      </w:r>
      <w:r w:rsidRPr="00A012E0">
        <w:rPr>
          <w:color w:val="FF0000"/>
        </w:rPr>
        <w:t xml:space="preserve">. </w:t>
      </w:r>
      <w:r w:rsidR="007E09C6" w:rsidRPr="00A012E0">
        <w:rPr>
          <w:color w:val="FF0000"/>
        </w:rPr>
        <w:t xml:space="preserve">Don’t </w:t>
      </w:r>
      <w:r w:rsidRPr="00A012E0">
        <w:rPr>
          <w:color w:val="FF0000"/>
        </w:rPr>
        <w:t>dismiss any ideas at this stage, even if they seem impractical</w:t>
      </w:r>
      <w:r w:rsidR="009913FF" w:rsidRPr="00A012E0">
        <w:rPr>
          <w:color w:val="FF0000"/>
        </w:rPr>
        <w:t xml:space="preserve">, </w:t>
      </w:r>
      <w:r w:rsidRPr="00A012E0">
        <w:rPr>
          <w:color w:val="FF0000"/>
        </w:rPr>
        <w:t>unrealistic</w:t>
      </w:r>
      <w:r w:rsidR="009913FF" w:rsidRPr="00A012E0">
        <w:rPr>
          <w:color w:val="FF0000"/>
        </w:rPr>
        <w:t xml:space="preserve"> and far-fetched</w:t>
      </w:r>
      <w:r w:rsidRPr="00A012E0">
        <w:rPr>
          <w:color w:val="FF0000"/>
        </w:rPr>
        <w:t>.</w:t>
      </w:r>
    </w:p>
    <w:p w14:paraId="12E4C274" w14:textId="77777777" w:rsidR="004B1A76" w:rsidRPr="00733634" w:rsidRDefault="004B1A76" w:rsidP="004B1A76">
      <w:pPr>
        <w:rPr>
          <w:rFonts w:cs="Arial"/>
          <w:szCs w:val="22"/>
        </w:rPr>
      </w:pPr>
    </w:p>
    <w:p w14:paraId="16C4D0A1" w14:textId="57E28461" w:rsidR="004B1A76" w:rsidRDefault="004B1A76" w:rsidP="004B1A76">
      <w:pPr>
        <w:rPr>
          <w:rFonts w:cs="Arial"/>
          <w:szCs w:val="22"/>
        </w:rPr>
      </w:pPr>
      <w:r>
        <w:rPr>
          <w:rFonts w:cs="Arial"/>
          <w:szCs w:val="22"/>
        </w:rPr>
        <w:t>4</w:t>
      </w:r>
      <w:r w:rsidR="001A512F">
        <w:rPr>
          <w:rFonts w:cs="Arial"/>
          <w:szCs w:val="22"/>
        </w:rPr>
        <w:t>.</w:t>
      </w:r>
      <w:r w:rsidR="001A512F" w:rsidRPr="00733634">
        <w:rPr>
          <w:rFonts w:cs="Arial"/>
          <w:szCs w:val="22"/>
        </w:rPr>
        <w:t xml:space="preserve"> </w:t>
      </w:r>
      <w:r w:rsidRPr="00733634">
        <w:rPr>
          <w:rFonts w:cs="Arial"/>
          <w:szCs w:val="22"/>
        </w:rPr>
        <w:t>How should you evaluate each solution after brainstorming?</w:t>
      </w:r>
    </w:p>
    <w:p w14:paraId="17846BD6" w14:textId="2A37E9AF" w:rsidR="004B1A76" w:rsidRPr="00A012E0" w:rsidRDefault="004B1A76" w:rsidP="00A012E0">
      <w:pPr>
        <w:pStyle w:val="Answer"/>
        <w:rPr>
          <w:color w:val="FF0000"/>
        </w:rPr>
      </w:pPr>
      <w:r w:rsidRPr="00A012E0">
        <w:rPr>
          <w:color w:val="FF0000"/>
        </w:rPr>
        <w:t>After brainstorming, evaluate each solution based on how well it addresses the problem, the cost and time involved in implementing it</w:t>
      </w:r>
      <w:r w:rsidR="00822992" w:rsidRPr="00A012E0">
        <w:rPr>
          <w:color w:val="FF0000"/>
        </w:rPr>
        <w:t>,</w:t>
      </w:r>
      <w:r w:rsidRPr="00A012E0">
        <w:rPr>
          <w:color w:val="FF0000"/>
        </w:rPr>
        <w:t xml:space="preserve"> and the potential risks and benefits. </w:t>
      </w:r>
      <w:r w:rsidR="00822992" w:rsidRPr="00A012E0">
        <w:rPr>
          <w:color w:val="FF0000"/>
        </w:rPr>
        <w:t xml:space="preserve">Choose </w:t>
      </w:r>
      <w:r w:rsidRPr="00A012E0">
        <w:rPr>
          <w:color w:val="FF0000"/>
        </w:rPr>
        <w:t xml:space="preserve">the solution that </w:t>
      </w:r>
      <w:r w:rsidR="00822992" w:rsidRPr="00A012E0">
        <w:rPr>
          <w:color w:val="FF0000"/>
        </w:rPr>
        <w:t xml:space="preserve">best </w:t>
      </w:r>
      <w:r w:rsidRPr="00A012E0">
        <w:rPr>
          <w:color w:val="FF0000"/>
        </w:rPr>
        <w:t>meets your needs.</w:t>
      </w:r>
    </w:p>
    <w:p w14:paraId="4E299ED3" w14:textId="77777777" w:rsidR="004B1A76" w:rsidRPr="00733634" w:rsidRDefault="004B1A76" w:rsidP="004B1A76">
      <w:pPr>
        <w:rPr>
          <w:rFonts w:cs="Arial"/>
          <w:szCs w:val="22"/>
        </w:rPr>
      </w:pPr>
    </w:p>
    <w:p w14:paraId="43746204" w14:textId="7292E435" w:rsidR="004B1A76" w:rsidRDefault="00D30E2C" w:rsidP="004B1A76">
      <w:pPr>
        <w:rPr>
          <w:rFonts w:cs="Arial"/>
          <w:szCs w:val="22"/>
        </w:rPr>
      </w:pPr>
      <w:r>
        <w:rPr>
          <w:rFonts w:cs="Arial"/>
          <w:szCs w:val="22"/>
        </w:rPr>
        <w:t xml:space="preserve">5 </w:t>
      </w:r>
      <w:r w:rsidR="004B1A76" w:rsidRPr="00733634">
        <w:rPr>
          <w:rFonts w:cs="Arial"/>
          <w:szCs w:val="22"/>
        </w:rPr>
        <w:t>What should you do after selecting the best solution?</w:t>
      </w:r>
    </w:p>
    <w:p w14:paraId="62E10067" w14:textId="0D8B54E6" w:rsidR="004B1A76" w:rsidRPr="00A012E0" w:rsidRDefault="004B1A76" w:rsidP="00A012E0">
      <w:pPr>
        <w:pStyle w:val="Answer"/>
        <w:rPr>
          <w:color w:val="FF0000"/>
        </w:rPr>
      </w:pPr>
      <w:r w:rsidRPr="00A012E0">
        <w:rPr>
          <w:color w:val="FF0000"/>
        </w:rPr>
        <w:t xml:space="preserve">After selecting the best solution, you should implement it. This may involve ordering parts, scheduling appointments </w:t>
      </w:r>
      <w:r w:rsidR="00AB3A47" w:rsidRPr="00A012E0">
        <w:rPr>
          <w:color w:val="FF0000"/>
        </w:rPr>
        <w:t>and/</w:t>
      </w:r>
      <w:r w:rsidRPr="00A012E0">
        <w:rPr>
          <w:color w:val="FF0000"/>
        </w:rPr>
        <w:t>or hiring additional staff to help you complete the work.</w:t>
      </w:r>
    </w:p>
    <w:p w14:paraId="6CD95E29" w14:textId="77777777" w:rsidR="004B1A76" w:rsidRPr="00733634" w:rsidRDefault="004B1A76" w:rsidP="004B1A76">
      <w:pPr>
        <w:rPr>
          <w:rFonts w:cs="Arial"/>
          <w:szCs w:val="22"/>
        </w:rPr>
      </w:pPr>
    </w:p>
    <w:p w14:paraId="0D3040BA" w14:textId="358BF1D8" w:rsidR="00715AFE" w:rsidRDefault="00D30E2C" w:rsidP="004B1A76">
      <w:pPr>
        <w:rPr>
          <w:rFonts w:cs="Arial"/>
          <w:szCs w:val="22"/>
        </w:rPr>
      </w:pPr>
      <w:r>
        <w:rPr>
          <w:rFonts w:cs="Arial"/>
          <w:szCs w:val="22"/>
        </w:rPr>
        <w:t xml:space="preserve">6 </w:t>
      </w:r>
      <w:r w:rsidR="004B1A76" w:rsidRPr="00733634">
        <w:rPr>
          <w:rFonts w:cs="Arial"/>
          <w:szCs w:val="22"/>
        </w:rPr>
        <w:t>What should you do after implementing the solution?</w:t>
      </w:r>
    </w:p>
    <w:p w14:paraId="3B8CD481" w14:textId="54C9B9EB" w:rsidR="004B1A76" w:rsidRPr="00CE79E2" w:rsidRDefault="004B1A76" w:rsidP="00A012E0">
      <w:pPr>
        <w:pStyle w:val="Answer"/>
      </w:pPr>
      <w:r w:rsidRPr="00A012E0">
        <w:rPr>
          <w:color w:val="FF0000"/>
        </w:rPr>
        <w:t>After implementing the solution, evaluate the outcome to determine if it was effective. If the solution did not solve the problem, repeat the process from step 1 until you find a solution that works</w:t>
      </w:r>
      <w:r w:rsidRPr="00D30E2C">
        <w:t>.</w:t>
      </w:r>
    </w:p>
    <w:p w14:paraId="24C125D1" w14:textId="77777777" w:rsidR="004B1A76" w:rsidRPr="00A012E0" w:rsidRDefault="004B1A76" w:rsidP="004B1A76">
      <w:pPr>
        <w:rPr>
          <w:rFonts w:cs="Arial"/>
          <w:color w:val="FF0000"/>
          <w:szCs w:val="22"/>
        </w:rPr>
      </w:pPr>
    </w:p>
    <w:p w14:paraId="70424D65" w14:textId="54315A1C" w:rsidR="00DA3B76" w:rsidRDefault="00BF1E81" w:rsidP="00E92DD0">
      <w:pPr>
        <w:rPr>
          <w:rFonts w:cs="Arial"/>
          <w:szCs w:val="22"/>
        </w:rPr>
      </w:pPr>
      <w:r>
        <w:rPr>
          <w:rFonts w:cs="Arial"/>
          <w:szCs w:val="22"/>
        </w:rPr>
        <w:t xml:space="preserve"> </w:t>
      </w:r>
      <w:r w:rsidR="00DA3B76">
        <w:rPr>
          <w:rFonts w:cs="Arial"/>
          <w:szCs w:val="22"/>
        </w:rPr>
        <w:t xml:space="preserve"> </w:t>
      </w:r>
    </w:p>
    <w:sectPr w:rsidR="00DA3B76" w:rsidSect="004C139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DE553A" w14:textId="77777777" w:rsidR="002D2F23" w:rsidRDefault="002D2F23">
      <w:pPr>
        <w:spacing w:before="0" w:after="0"/>
      </w:pPr>
      <w:r>
        <w:separator/>
      </w:r>
    </w:p>
  </w:endnote>
  <w:endnote w:type="continuationSeparator" w:id="0">
    <w:p w14:paraId="701951A2" w14:textId="77777777" w:rsidR="002D2F23" w:rsidRDefault="002D2F2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58F55" w14:textId="77777777" w:rsidR="00EF71A1" w:rsidRDefault="00EF71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D52A4" w14:textId="3641281A" w:rsidR="00AA6677" w:rsidRPr="00F03E33" w:rsidRDefault="00EF71A1" w:rsidP="00F03E33">
    <w:pPr>
      <w:pStyle w:val="Footer"/>
      <w:pBdr>
        <w:top w:val="single" w:sz="4" w:space="6" w:color="0077E3"/>
      </w:pBdr>
      <w:tabs>
        <w:tab w:val="clear" w:pos="9639"/>
        <w:tab w:val="clear" w:pos="11199"/>
        <w:tab w:val="right" w:pos="16160"/>
      </w:tabs>
      <w:spacing w:before="0"/>
      <w:ind w:left="0"/>
      <w:rPr>
        <w:rFonts w:cs="Arial"/>
      </w:rPr>
    </w:pPr>
    <w:ins w:id="0" w:author="Charlie Evans" w:date="2026-01-26T09:41:00Z" w16du:dateUtc="2026-01-26T09:41:00Z">
      <w:r w:rsidRPr="004B6E5D">
        <w:rPr>
          <w:rFonts w:cs="Arial"/>
        </w:rPr>
        <w:t xml:space="preserve">© </w:t>
      </w:r>
      <w:r>
        <w:rPr>
          <w:rFonts w:cs="Arial"/>
        </w:rPr>
        <w:t xml:space="preserve">City &amp; Guilds Limited. </w:t>
      </w:r>
      <w:r w:rsidRPr="004B6E5D">
        <w:rPr>
          <w:rFonts w:cs="Arial"/>
        </w:rPr>
        <w:t>All rights reserved.</w:t>
      </w:r>
    </w:ins>
    <w:del w:id="1" w:author="Charlie Evans" w:date="2026-01-26T09:40:00Z" w16du:dateUtc="2026-01-26T09:40:00Z">
      <w:r w:rsidR="00AA6677" w:rsidRPr="004B6E5D" w:rsidDel="00EF71A1">
        <w:rPr>
          <w:rFonts w:cs="Arial"/>
        </w:rPr>
        <w:delText xml:space="preserve">© </w:delText>
      </w:r>
      <w:r w:rsidR="00AA6677" w:rsidDel="00EF71A1">
        <w:rPr>
          <w:rFonts w:cs="Arial"/>
        </w:rPr>
        <w:delText>2023 City and Guilds of London Institute</w:delText>
      </w:r>
      <w:r w:rsidR="00AA6677" w:rsidRPr="004B6E5D" w:rsidDel="00EF71A1">
        <w:rPr>
          <w:rFonts w:cs="Arial"/>
        </w:rPr>
        <w:delText>. All rights reserved</w:delText>
      </w:r>
    </w:del>
    <w:del w:id="2" w:author="Charlie Evans" w:date="2026-01-26T09:41:00Z" w16du:dateUtc="2026-01-26T09:41:00Z">
      <w:r w:rsidR="00AA6677" w:rsidRPr="004B6E5D" w:rsidDel="00EF71A1">
        <w:rPr>
          <w:rFonts w:cs="Arial"/>
        </w:rPr>
        <w:delText>.</w:delText>
      </w:r>
    </w:del>
    <w:r w:rsidR="00AA6677" w:rsidRPr="001C75AD">
      <w:rPr>
        <w:rFonts w:cs="Arial"/>
      </w:rPr>
      <w:tab/>
      <w:t xml:space="preserve">Page </w:t>
    </w:r>
    <w:r w:rsidR="00AA6677">
      <w:fldChar w:fldCharType="begin"/>
    </w:r>
    <w:r w:rsidR="00AA6677">
      <w:instrText xml:space="preserve"> PAGE   \* MERGEFORMAT </w:instrText>
    </w:r>
    <w:r w:rsidR="00AA6677">
      <w:fldChar w:fldCharType="separate"/>
    </w:r>
    <w:r w:rsidR="00813137">
      <w:rPr>
        <w:noProof/>
      </w:rPr>
      <w:t>1</w:t>
    </w:r>
    <w:r w:rsidR="00AA6677">
      <w:rPr>
        <w:rFonts w:cs="Arial"/>
        <w:noProof/>
      </w:rPr>
      <w:fldChar w:fldCharType="end"/>
    </w:r>
    <w:r w:rsidR="00AA6677" w:rsidRPr="001C75AD">
      <w:rPr>
        <w:rFonts w:cs="Arial"/>
      </w:rPr>
      <w:t xml:space="preserve"> of </w:t>
    </w:r>
    <w:fldSimple w:instr=" NUMPAGES   \* MERGEFORMAT ">
      <w:r w:rsidR="00813137">
        <w:rPr>
          <w:noProof/>
        </w:rPr>
        <w:t>3</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EC952" w14:textId="77777777" w:rsidR="00EF71A1" w:rsidRDefault="00EF71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9F114" w14:textId="77777777" w:rsidR="002D2F23" w:rsidRDefault="002D2F23">
      <w:pPr>
        <w:spacing w:before="0" w:after="0"/>
      </w:pPr>
      <w:r>
        <w:separator/>
      </w:r>
    </w:p>
  </w:footnote>
  <w:footnote w:type="continuationSeparator" w:id="0">
    <w:p w14:paraId="5E693B25" w14:textId="77777777" w:rsidR="002D2F23" w:rsidRDefault="002D2F2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9E794" w14:textId="77777777" w:rsidR="00EF71A1" w:rsidRDefault="00EF71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14C93" w14:textId="2269575C" w:rsidR="00AA6677" w:rsidRPr="00D42CEB" w:rsidRDefault="00AA6677" w:rsidP="00F03E33">
    <w:pPr>
      <w:tabs>
        <w:tab w:val="left" w:pos="12572"/>
      </w:tabs>
      <w:spacing w:before="0" w:after="0" w:line="360" w:lineRule="exact"/>
      <w:rPr>
        <w:b/>
        <w:bCs/>
        <w:sz w:val="28"/>
        <w:szCs w:val="28"/>
      </w:rPr>
    </w:pPr>
    <w:r w:rsidRPr="00D42CEB">
      <w:rPr>
        <w:rFonts w:cs="Arial"/>
        <w:noProof/>
        <w:sz w:val="28"/>
        <w:szCs w:val="22"/>
        <w:lang w:val="en-US"/>
      </w:rPr>
      <w:drawing>
        <wp:anchor distT="0" distB="0" distL="114300" distR="114300" simplePos="0" relativeHeight="251657728"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Pr>
        <w:b/>
        <w:bCs/>
        <w:sz w:val="28"/>
        <w:szCs w:val="28"/>
      </w:rPr>
      <w:t>(Level 2)</w:t>
    </w:r>
  </w:p>
  <w:p w14:paraId="6D5BF42A" w14:textId="59EE4D07" w:rsidR="00AA6677" w:rsidRPr="00F03E33" w:rsidRDefault="00AA6677" w:rsidP="00F03E33">
    <w:pPr>
      <w:tabs>
        <w:tab w:val="left" w:pos="12572"/>
      </w:tabs>
      <w:spacing w:before="0" w:after="0" w:line="320" w:lineRule="exact"/>
      <w:rPr>
        <w:color w:val="0077E3"/>
        <w:sz w:val="24"/>
        <w:szCs w:val="28"/>
        <w:vertAlign w:val="subscript"/>
      </w:rPr>
    </w:pPr>
    <w:r w:rsidRPr="00AC3BFD">
      <w:rPr>
        <w:noProof/>
        <w:color w:val="0077E3"/>
        <w:sz w:val="24"/>
        <w:szCs w:val="22"/>
        <w:lang w:val="en-US"/>
      </w:rPr>
      <mc:AlternateContent>
        <mc:Choice Requires="wps">
          <w:drawing>
            <wp:anchor distT="0" distB="0" distL="114300" distR="114300" simplePos="0" relativeHeight="251658752"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3C10C4" id="Straight Connector 11" o:spid="_x0000_s1026" style="position:absolute;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Pr>
        <w:color w:val="0077E3"/>
        <w:sz w:val="24"/>
        <w:szCs w:val="28"/>
      </w:rPr>
      <w:t>20</w:t>
    </w:r>
    <w:r w:rsidRPr="00AC3BFD">
      <w:rPr>
        <w:color w:val="0077E3"/>
        <w:sz w:val="24"/>
        <w:szCs w:val="28"/>
      </w:rPr>
      <w:t xml:space="preserve">1 </w:t>
    </w:r>
    <w:r>
      <w:rPr>
        <w:color w:val="0077E3"/>
        <w:sz w:val="24"/>
        <w:szCs w:val="28"/>
      </w:rPr>
      <w:t>Worksheet 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D68A0" w14:textId="77777777" w:rsidR="00EF71A1" w:rsidRDefault="00EF71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1C4BA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5498BBEE"/>
    <w:lvl w:ilvl="0">
      <w:start w:val="1"/>
      <w:numFmt w:val="decimal"/>
      <w:lvlText w:val="%1."/>
      <w:lvlJc w:val="left"/>
      <w:pPr>
        <w:tabs>
          <w:tab w:val="num" w:pos="360"/>
        </w:tabs>
        <w:ind w:left="360" w:hanging="360"/>
      </w:pPr>
    </w:lvl>
  </w:abstractNum>
  <w:abstractNum w:abstractNumId="2" w15:restartNumberingAfterBreak="0">
    <w:nsid w:val="05401F17"/>
    <w:multiLevelType w:val="hybridMultilevel"/>
    <w:tmpl w:val="BB28A3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220BA6"/>
    <w:multiLevelType w:val="hybridMultilevel"/>
    <w:tmpl w:val="E1F4EF04"/>
    <w:lvl w:ilvl="0" w:tplc="F538044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E45331"/>
    <w:multiLevelType w:val="hybridMultilevel"/>
    <w:tmpl w:val="7978649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302C4F56"/>
    <w:multiLevelType w:val="hybridMultilevel"/>
    <w:tmpl w:val="C022812E"/>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3"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E0C6FDD"/>
    <w:multiLevelType w:val="hybridMultilevel"/>
    <w:tmpl w:val="858E16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9813DC"/>
    <w:multiLevelType w:val="hybridMultilevel"/>
    <w:tmpl w:val="47CCEAE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13630C6"/>
    <w:multiLevelType w:val="hybridMultilevel"/>
    <w:tmpl w:val="9A309922"/>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6"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81C50EC"/>
    <w:multiLevelType w:val="hybridMultilevel"/>
    <w:tmpl w:val="6596B4F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1FB677A"/>
    <w:multiLevelType w:val="hybridMultilevel"/>
    <w:tmpl w:val="502AC8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BC6384E"/>
    <w:multiLevelType w:val="hybridMultilevel"/>
    <w:tmpl w:val="9B9E77E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num w:numId="1" w16cid:durableId="333532317">
    <w:abstractNumId w:val="7"/>
  </w:num>
  <w:num w:numId="2" w16cid:durableId="1159810009">
    <w:abstractNumId w:val="21"/>
  </w:num>
  <w:num w:numId="3" w16cid:durableId="2074307951">
    <w:abstractNumId w:val="30"/>
  </w:num>
  <w:num w:numId="4" w16cid:durableId="388697318">
    <w:abstractNumId w:val="23"/>
  </w:num>
  <w:num w:numId="5" w16cid:durableId="1158231224">
    <w:abstractNumId w:val="10"/>
  </w:num>
  <w:num w:numId="6" w16cid:durableId="214850258">
    <w:abstractNumId w:val="22"/>
  </w:num>
  <w:num w:numId="7" w16cid:durableId="1464544436">
    <w:abstractNumId w:val="10"/>
  </w:num>
  <w:num w:numId="8" w16cid:durableId="555777041">
    <w:abstractNumId w:val="3"/>
  </w:num>
  <w:num w:numId="9" w16cid:durableId="384718749">
    <w:abstractNumId w:val="10"/>
    <w:lvlOverride w:ilvl="0">
      <w:startOverride w:val="1"/>
    </w:lvlOverride>
  </w:num>
  <w:num w:numId="10" w16cid:durableId="374231426">
    <w:abstractNumId w:val="24"/>
  </w:num>
  <w:num w:numId="11" w16cid:durableId="1736512564">
    <w:abstractNumId w:val="19"/>
  </w:num>
  <w:num w:numId="12" w16cid:durableId="2070834205">
    <w:abstractNumId w:val="8"/>
  </w:num>
  <w:num w:numId="13" w16cid:durableId="453717733">
    <w:abstractNumId w:val="17"/>
  </w:num>
  <w:num w:numId="14" w16cid:durableId="63573381">
    <w:abstractNumId w:val="26"/>
  </w:num>
  <w:num w:numId="15" w16cid:durableId="1845121249">
    <w:abstractNumId w:val="15"/>
  </w:num>
  <w:num w:numId="16" w16cid:durableId="824466481">
    <w:abstractNumId w:val="9"/>
  </w:num>
  <w:num w:numId="17" w16cid:durableId="2089572322">
    <w:abstractNumId w:val="33"/>
  </w:num>
  <w:num w:numId="18" w16cid:durableId="618950585">
    <w:abstractNumId w:val="34"/>
  </w:num>
  <w:num w:numId="19" w16cid:durableId="1598706135">
    <w:abstractNumId w:val="6"/>
  </w:num>
  <w:num w:numId="20" w16cid:durableId="2102290113">
    <w:abstractNumId w:val="5"/>
  </w:num>
  <w:num w:numId="21" w16cid:durableId="1292053359">
    <w:abstractNumId w:val="13"/>
  </w:num>
  <w:num w:numId="22" w16cid:durableId="1824929882">
    <w:abstractNumId w:val="13"/>
    <w:lvlOverride w:ilvl="0">
      <w:startOverride w:val="1"/>
    </w:lvlOverride>
  </w:num>
  <w:num w:numId="23" w16cid:durableId="1727335593">
    <w:abstractNumId w:val="31"/>
  </w:num>
  <w:num w:numId="24" w16cid:durableId="1971208611">
    <w:abstractNumId w:val="13"/>
    <w:lvlOverride w:ilvl="0">
      <w:startOverride w:val="1"/>
    </w:lvlOverride>
  </w:num>
  <w:num w:numId="25" w16cid:durableId="1165786094">
    <w:abstractNumId w:val="13"/>
    <w:lvlOverride w:ilvl="0">
      <w:startOverride w:val="1"/>
    </w:lvlOverride>
  </w:num>
  <w:num w:numId="26" w16cid:durableId="406348471">
    <w:abstractNumId w:val="14"/>
  </w:num>
  <w:num w:numId="27" w16cid:durableId="1297954644">
    <w:abstractNumId w:val="28"/>
  </w:num>
  <w:num w:numId="28" w16cid:durableId="1524905066">
    <w:abstractNumId w:val="13"/>
    <w:lvlOverride w:ilvl="0">
      <w:startOverride w:val="1"/>
    </w:lvlOverride>
  </w:num>
  <w:num w:numId="29" w16cid:durableId="1994527306">
    <w:abstractNumId w:val="29"/>
  </w:num>
  <w:num w:numId="30" w16cid:durableId="1020856386">
    <w:abstractNumId w:val="13"/>
  </w:num>
  <w:num w:numId="31" w16cid:durableId="888226298">
    <w:abstractNumId w:val="13"/>
    <w:lvlOverride w:ilvl="0">
      <w:startOverride w:val="1"/>
    </w:lvlOverride>
  </w:num>
  <w:num w:numId="32" w16cid:durableId="308289469">
    <w:abstractNumId w:val="13"/>
    <w:lvlOverride w:ilvl="0">
      <w:startOverride w:val="1"/>
    </w:lvlOverride>
  </w:num>
  <w:num w:numId="33" w16cid:durableId="50272652">
    <w:abstractNumId w:val="1"/>
  </w:num>
  <w:num w:numId="34" w16cid:durableId="1396195965">
    <w:abstractNumId w:val="16"/>
  </w:num>
  <w:num w:numId="35" w16cid:durableId="1123504666">
    <w:abstractNumId w:val="2"/>
  </w:num>
  <w:num w:numId="36" w16cid:durableId="1141845968">
    <w:abstractNumId w:val="18"/>
  </w:num>
  <w:num w:numId="37" w16cid:durableId="1213612294">
    <w:abstractNumId w:val="32"/>
  </w:num>
  <w:num w:numId="38" w16cid:durableId="1759135118">
    <w:abstractNumId w:val="20"/>
  </w:num>
  <w:num w:numId="39" w16cid:durableId="698821641">
    <w:abstractNumId w:val="11"/>
  </w:num>
  <w:num w:numId="40" w16cid:durableId="1603950527">
    <w:abstractNumId w:val="27"/>
  </w:num>
  <w:num w:numId="41" w16cid:durableId="1972400748">
    <w:abstractNumId w:val="0"/>
  </w:num>
  <w:num w:numId="42" w16cid:durableId="816608482">
    <w:abstractNumId w:val="35"/>
  </w:num>
  <w:num w:numId="43" w16cid:durableId="1899627137">
    <w:abstractNumId w:val="12"/>
  </w:num>
  <w:num w:numId="44" w16cid:durableId="1182015073">
    <w:abstractNumId w:val="4"/>
  </w:num>
  <w:num w:numId="45" w16cid:durableId="1865171877">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arlie Evans">
    <w15:presenceInfo w15:providerId="AD" w15:userId="S::charlie.evans@cityandguilds.com::9964b21c-b77c-4334-8083-162c4eec65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revisionView w:markup="0"/>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994"/>
    <w:rsid w:val="000033BD"/>
    <w:rsid w:val="0002773F"/>
    <w:rsid w:val="00034C24"/>
    <w:rsid w:val="00082C62"/>
    <w:rsid w:val="000B231F"/>
    <w:rsid w:val="000B5474"/>
    <w:rsid w:val="000B68BE"/>
    <w:rsid w:val="000C5B57"/>
    <w:rsid w:val="000D5661"/>
    <w:rsid w:val="000E194B"/>
    <w:rsid w:val="001033AD"/>
    <w:rsid w:val="00110217"/>
    <w:rsid w:val="0012067E"/>
    <w:rsid w:val="00152AC3"/>
    <w:rsid w:val="00156AF3"/>
    <w:rsid w:val="001757A4"/>
    <w:rsid w:val="0019491D"/>
    <w:rsid w:val="001A512F"/>
    <w:rsid w:val="001F74AD"/>
    <w:rsid w:val="00203297"/>
    <w:rsid w:val="002D07A8"/>
    <w:rsid w:val="002D2F23"/>
    <w:rsid w:val="00325702"/>
    <w:rsid w:val="00326075"/>
    <w:rsid w:val="00331EE2"/>
    <w:rsid w:val="003405EA"/>
    <w:rsid w:val="00374304"/>
    <w:rsid w:val="00381425"/>
    <w:rsid w:val="003A5DA7"/>
    <w:rsid w:val="00404B31"/>
    <w:rsid w:val="00474F67"/>
    <w:rsid w:val="00474F78"/>
    <w:rsid w:val="00475542"/>
    <w:rsid w:val="0048500D"/>
    <w:rsid w:val="004B1A76"/>
    <w:rsid w:val="004C1393"/>
    <w:rsid w:val="004C4227"/>
    <w:rsid w:val="00524E1B"/>
    <w:rsid w:val="00582307"/>
    <w:rsid w:val="006135C0"/>
    <w:rsid w:val="00637AF1"/>
    <w:rsid w:val="006642FD"/>
    <w:rsid w:val="006807B0"/>
    <w:rsid w:val="00691B95"/>
    <w:rsid w:val="006B798A"/>
    <w:rsid w:val="006C5A8A"/>
    <w:rsid w:val="006D3AA3"/>
    <w:rsid w:val="006D4994"/>
    <w:rsid w:val="006E1028"/>
    <w:rsid w:val="006E19C2"/>
    <w:rsid w:val="006E2F6C"/>
    <w:rsid w:val="006F7BAF"/>
    <w:rsid w:val="00702E02"/>
    <w:rsid w:val="00715AFE"/>
    <w:rsid w:val="0072521F"/>
    <w:rsid w:val="00736D29"/>
    <w:rsid w:val="0079665B"/>
    <w:rsid w:val="00797FA7"/>
    <w:rsid w:val="007B1DBC"/>
    <w:rsid w:val="007C40B6"/>
    <w:rsid w:val="007E09C6"/>
    <w:rsid w:val="00813137"/>
    <w:rsid w:val="00822992"/>
    <w:rsid w:val="0085326B"/>
    <w:rsid w:val="008555BB"/>
    <w:rsid w:val="00867725"/>
    <w:rsid w:val="008970E9"/>
    <w:rsid w:val="008C1F1C"/>
    <w:rsid w:val="008D3116"/>
    <w:rsid w:val="008D47A6"/>
    <w:rsid w:val="008E42A4"/>
    <w:rsid w:val="00917046"/>
    <w:rsid w:val="00951C04"/>
    <w:rsid w:val="009913FF"/>
    <w:rsid w:val="009975A0"/>
    <w:rsid w:val="009C5C6E"/>
    <w:rsid w:val="00A012E0"/>
    <w:rsid w:val="00A21FF0"/>
    <w:rsid w:val="00A2454C"/>
    <w:rsid w:val="00A30E91"/>
    <w:rsid w:val="00A74824"/>
    <w:rsid w:val="00AA6677"/>
    <w:rsid w:val="00AB3A47"/>
    <w:rsid w:val="00AE245C"/>
    <w:rsid w:val="00B054EC"/>
    <w:rsid w:val="00B11B09"/>
    <w:rsid w:val="00B2548D"/>
    <w:rsid w:val="00B37AAF"/>
    <w:rsid w:val="00B44A7C"/>
    <w:rsid w:val="00B6140D"/>
    <w:rsid w:val="00B650CA"/>
    <w:rsid w:val="00B74FBA"/>
    <w:rsid w:val="00B877E9"/>
    <w:rsid w:val="00BE2C21"/>
    <w:rsid w:val="00BF1E81"/>
    <w:rsid w:val="00BF3012"/>
    <w:rsid w:val="00C01D20"/>
    <w:rsid w:val="00C202BF"/>
    <w:rsid w:val="00C43D83"/>
    <w:rsid w:val="00C858D7"/>
    <w:rsid w:val="00CE79E2"/>
    <w:rsid w:val="00D073BC"/>
    <w:rsid w:val="00D07F83"/>
    <w:rsid w:val="00D30E2C"/>
    <w:rsid w:val="00D539CA"/>
    <w:rsid w:val="00D56B82"/>
    <w:rsid w:val="00D82DCB"/>
    <w:rsid w:val="00DA2485"/>
    <w:rsid w:val="00DA3B76"/>
    <w:rsid w:val="00DC7C95"/>
    <w:rsid w:val="00DE29A8"/>
    <w:rsid w:val="00E702D8"/>
    <w:rsid w:val="00E71555"/>
    <w:rsid w:val="00E92DD0"/>
    <w:rsid w:val="00EC71D8"/>
    <w:rsid w:val="00EE36D9"/>
    <w:rsid w:val="00EF56D9"/>
    <w:rsid w:val="00EF71A1"/>
    <w:rsid w:val="00F03E33"/>
    <w:rsid w:val="00F06FBB"/>
    <w:rsid w:val="00F15749"/>
    <w:rsid w:val="00F161DC"/>
    <w:rsid w:val="00F42A36"/>
    <w:rsid w:val="00F56EBF"/>
    <w:rsid w:val="00F70874"/>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177129"/>
  <w15:docId w15:val="{B1DC6B2F-220B-4CB8-AEE3-50C7E76F2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381425"/>
    <w:pPr>
      <w:ind w:left="720"/>
      <w:contextualSpacing/>
    </w:pPr>
  </w:style>
  <w:style w:type="table" w:styleId="TableGrid">
    <w:name w:val="Table Grid"/>
    <w:basedOn w:val="TableNormal"/>
    <w:rsid w:val="004B1A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D07F83"/>
    <w:rPr>
      <w:rFonts w:ascii="Arial" w:hAnsi="Arial"/>
      <w:sz w:val="22"/>
      <w:szCs w:val="24"/>
      <w:lang w:eastAsia="en-US"/>
    </w:rPr>
  </w:style>
  <w:style w:type="character" w:styleId="CommentReference">
    <w:name w:val="annotation reference"/>
    <w:basedOn w:val="DefaultParagraphFont"/>
    <w:semiHidden/>
    <w:unhideWhenUsed/>
    <w:rsid w:val="00B11B09"/>
    <w:rPr>
      <w:sz w:val="16"/>
      <w:szCs w:val="16"/>
    </w:rPr>
  </w:style>
  <w:style w:type="paragraph" w:styleId="CommentText">
    <w:name w:val="annotation text"/>
    <w:basedOn w:val="Normal"/>
    <w:link w:val="CommentTextChar"/>
    <w:unhideWhenUsed/>
    <w:rsid w:val="00B11B09"/>
    <w:pPr>
      <w:spacing w:line="240" w:lineRule="auto"/>
    </w:pPr>
    <w:rPr>
      <w:sz w:val="20"/>
      <w:szCs w:val="20"/>
    </w:rPr>
  </w:style>
  <w:style w:type="character" w:customStyle="1" w:styleId="CommentTextChar">
    <w:name w:val="Comment Text Char"/>
    <w:basedOn w:val="DefaultParagraphFont"/>
    <w:link w:val="CommentText"/>
    <w:rsid w:val="00B11B09"/>
    <w:rPr>
      <w:rFonts w:ascii="Arial" w:hAnsi="Arial"/>
      <w:lang w:eastAsia="en-US"/>
    </w:rPr>
  </w:style>
  <w:style w:type="paragraph" w:styleId="CommentSubject">
    <w:name w:val="annotation subject"/>
    <w:basedOn w:val="CommentText"/>
    <w:next w:val="CommentText"/>
    <w:link w:val="CommentSubjectChar"/>
    <w:semiHidden/>
    <w:unhideWhenUsed/>
    <w:rsid w:val="00B11B09"/>
    <w:rPr>
      <w:b/>
      <w:bCs/>
    </w:rPr>
  </w:style>
  <w:style w:type="character" w:customStyle="1" w:styleId="CommentSubjectChar">
    <w:name w:val="Comment Subject Char"/>
    <w:basedOn w:val="CommentTextChar"/>
    <w:link w:val="CommentSubject"/>
    <w:semiHidden/>
    <w:rsid w:val="00B11B09"/>
    <w:rPr>
      <w:rFonts w:ascii="Arial" w:hAnsi="Arial"/>
      <w:b/>
      <w:bCs/>
      <w:lang w:eastAsia="en-US"/>
    </w:rPr>
  </w:style>
  <w:style w:type="paragraph" w:styleId="Quote">
    <w:name w:val="Quote"/>
    <w:basedOn w:val="Normal"/>
    <w:next w:val="Normal"/>
    <w:link w:val="QuoteChar"/>
    <w:rsid w:val="00B6140D"/>
    <w:rPr>
      <w:i/>
      <w:iCs/>
      <w:color w:val="000000" w:themeColor="text1"/>
    </w:rPr>
  </w:style>
  <w:style w:type="character" w:customStyle="1" w:styleId="QuoteChar">
    <w:name w:val="Quote Char"/>
    <w:basedOn w:val="DefaultParagraphFont"/>
    <w:link w:val="Quote"/>
    <w:rsid w:val="00B6140D"/>
    <w:rPr>
      <w:rFonts w:ascii="Arial" w:hAnsi="Arial"/>
      <w:i/>
      <w:iCs/>
      <w:color w:val="000000" w:themeColor="text1"/>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922050">
      <w:bodyDiv w:val="1"/>
      <w:marLeft w:val="0"/>
      <w:marRight w:val="0"/>
      <w:marTop w:val="0"/>
      <w:marBottom w:val="0"/>
      <w:divBdr>
        <w:top w:val="none" w:sz="0" w:space="0" w:color="auto"/>
        <w:left w:val="none" w:sz="0" w:space="0" w:color="auto"/>
        <w:bottom w:val="none" w:sz="0" w:space="0" w:color="auto"/>
        <w:right w:val="none" w:sz="0" w:space="0" w:color="auto"/>
      </w:divBdr>
    </w:div>
    <w:div w:id="704213049">
      <w:bodyDiv w:val="1"/>
      <w:marLeft w:val="0"/>
      <w:marRight w:val="0"/>
      <w:marTop w:val="0"/>
      <w:marBottom w:val="0"/>
      <w:divBdr>
        <w:top w:val="none" w:sz="0" w:space="0" w:color="auto"/>
        <w:left w:val="none" w:sz="0" w:space="0" w:color="auto"/>
        <w:bottom w:val="none" w:sz="0" w:space="0" w:color="auto"/>
        <w:right w:val="none" w:sz="0" w:space="0" w:color="auto"/>
      </w:divBdr>
    </w:div>
    <w:div w:id="859389287">
      <w:bodyDiv w:val="1"/>
      <w:marLeft w:val="0"/>
      <w:marRight w:val="0"/>
      <w:marTop w:val="0"/>
      <w:marBottom w:val="0"/>
      <w:divBdr>
        <w:top w:val="none" w:sz="0" w:space="0" w:color="auto"/>
        <w:left w:val="none" w:sz="0" w:space="0" w:color="auto"/>
        <w:bottom w:val="none" w:sz="0" w:space="0" w:color="auto"/>
        <w:right w:val="none" w:sz="0" w:space="0" w:color="auto"/>
      </w:divBdr>
    </w:div>
    <w:div w:id="1148209816">
      <w:bodyDiv w:val="1"/>
      <w:marLeft w:val="0"/>
      <w:marRight w:val="0"/>
      <w:marTop w:val="0"/>
      <w:marBottom w:val="0"/>
      <w:divBdr>
        <w:top w:val="none" w:sz="0" w:space="0" w:color="auto"/>
        <w:left w:val="none" w:sz="0" w:space="0" w:color="auto"/>
        <w:bottom w:val="none" w:sz="0" w:space="0" w:color="auto"/>
        <w:right w:val="none" w:sz="0" w:space="0" w:color="auto"/>
      </w:divBdr>
    </w:div>
    <w:div w:id="1164130103">
      <w:bodyDiv w:val="1"/>
      <w:marLeft w:val="0"/>
      <w:marRight w:val="0"/>
      <w:marTop w:val="0"/>
      <w:marBottom w:val="0"/>
      <w:divBdr>
        <w:top w:val="none" w:sz="0" w:space="0" w:color="auto"/>
        <w:left w:val="none" w:sz="0" w:space="0" w:color="auto"/>
        <w:bottom w:val="none" w:sz="0" w:space="0" w:color="auto"/>
        <w:right w:val="none" w:sz="0" w:space="0" w:color="auto"/>
      </w:divBdr>
    </w:div>
    <w:div w:id="1587113543">
      <w:bodyDiv w:val="1"/>
      <w:marLeft w:val="0"/>
      <w:marRight w:val="0"/>
      <w:marTop w:val="0"/>
      <w:marBottom w:val="0"/>
      <w:divBdr>
        <w:top w:val="none" w:sz="0" w:space="0" w:color="auto"/>
        <w:left w:val="none" w:sz="0" w:space="0" w:color="auto"/>
        <w:bottom w:val="none" w:sz="0" w:space="0" w:color="auto"/>
        <w:right w:val="none" w:sz="0" w:space="0" w:color="auto"/>
      </w:divBdr>
    </w:div>
    <w:div w:id="1808232789">
      <w:bodyDiv w:val="1"/>
      <w:marLeft w:val="0"/>
      <w:marRight w:val="0"/>
      <w:marTop w:val="0"/>
      <w:marBottom w:val="0"/>
      <w:divBdr>
        <w:top w:val="none" w:sz="0" w:space="0" w:color="auto"/>
        <w:left w:val="none" w:sz="0" w:space="0" w:color="auto"/>
        <w:bottom w:val="none" w:sz="0" w:space="0" w:color="auto"/>
        <w:right w:val="none" w:sz="0" w:space="0" w:color="auto"/>
      </w:divBdr>
    </w:div>
    <w:div w:id="2099668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3.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b533529-674f-4ed7-8da2-996f589ea94b}" enabled="0" method="" siteId="{cb533529-674f-4ed7-8da2-996f589ea94b}"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845</Words>
  <Characters>4508</Characters>
  <Application>Microsoft Office Word</Application>
  <DocSecurity>0</DocSecurity>
  <Lines>160</Lines>
  <Paragraphs>39</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Charlie Evans</cp:lastModifiedBy>
  <cp:revision>3</cp:revision>
  <cp:lastPrinted>2023-03-14T16:05:00Z</cp:lastPrinted>
  <dcterms:created xsi:type="dcterms:W3CDTF">2026-01-26T09:41:00Z</dcterms:created>
  <dcterms:modified xsi:type="dcterms:W3CDTF">2026-01-26T09:41:00Z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